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ECC42" w14:textId="0AAC169B" w:rsidR="00D07B2C" w:rsidRPr="002B4078" w:rsidRDefault="00D07B2C" w:rsidP="002B4078">
      <w:pPr>
        <w:widowControl w:val="0"/>
        <w:autoSpaceDE w:val="0"/>
        <w:autoSpaceDN w:val="0"/>
        <w:adjustRightInd w:val="0"/>
        <w:jc w:val="center"/>
        <w:rPr>
          <w:rFonts w:ascii="Times New Roman" w:hAnsi="Times New Roman" w:cs="Times New Roman"/>
          <w:b/>
        </w:rPr>
      </w:pPr>
      <w:r w:rsidRPr="002B4078">
        <w:rPr>
          <w:rFonts w:ascii="Times New Roman" w:hAnsi="Times New Roman" w:cs="Times New Roman"/>
          <w:b/>
        </w:rPr>
        <w:t>Dr. D. Cover Sheet</w:t>
      </w:r>
    </w:p>
    <w:p w14:paraId="128EC86F" w14:textId="77777777" w:rsidR="00D07B2C" w:rsidRPr="002B4078" w:rsidRDefault="00D07B2C" w:rsidP="002B4078">
      <w:pPr>
        <w:widowControl w:val="0"/>
        <w:autoSpaceDE w:val="0"/>
        <w:autoSpaceDN w:val="0"/>
        <w:adjustRightInd w:val="0"/>
        <w:jc w:val="center"/>
        <w:rPr>
          <w:rFonts w:ascii="Times New Roman" w:hAnsi="Times New Roman" w:cs="Times New Roman"/>
          <w:b/>
        </w:rPr>
      </w:pPr>
    </w:p>
    <w:p w14:paraId="6E9ACCD2" w14:textId="178E8ED3" w:rsidR="00AF489A" w:rsidRPr="002B4078" w:rsidRDefault="00E37FCC" w:rsidP="002B4078">
      <w:pPr>
        <w:widowControl w:val="0"/>
        <w:autoSpaceDE w:val="0"/>
        <w:autoSpaceDN w:val="0"/>
        <w:adjustRightInd w:val="0"/>
        <w:rPr>
          <w:rFonts w:ascii="Times New Roman" w:hAnsi="Times New Roman" w:cs="Times New Roman"/>
          <w:b/>
        </w:rPr>
      </w:pPr>
      <w:r w:rsidRPr="002B4078">
        <w:rPr>
          <w:rFonts w:ascii="Times New Roman" w:hAnsi="Times New Roman" w:cs="Times New Roman"/>
          <w:b/>
        </w:rPr>
        <w:t>Michael Higley-Vance</w:t>
      </w:r>
      <w:r w:rsidRPr="002B4078">
        <w:rPr>
          <w:rFonts w:ascii="Times New Roman" w:hAnsi="Times New Roman" w:cs="Times New Roman"/>
        </w:rPr>
        <w:tab/>
      </w:r>
      <w:r w:rsidRPr="002B4078">
        <w:rPr>
          <w:rFonts w:ascii="Times New Roman" w:hAnsi="Times New Roman" w:cs="Times New Roman"/>
        </w:rPr>
        <w:tab/>
      </w:r>
      <w:r w:rsidRPr="002B4078">
        <w:rPr>
          <w:rFonts w:ascii="Times New Roman" w:hAnsi="Times New Roman" w:cs="Times New Roman"/>
        </w:rPr>
        <w:tab/>
      </w:r>
      <w:r w:rsidRPr="002B4078">
        <w:rPr>
          <w:rFonts w:ascii="Times New Roman" w:hAnsi="Times New Roman" w:cs="Times New Roman"/>
        </w:rPr>
        <w:tab/>
      </w:r>
      <w:r w:rsidRPr="002B4078">
        <w:rPr>
          <w:rFonts w:ascii="Times New Roman" w:hAnsi="Times New Roman" w:cs="Times New Roman"/>
        </w:rPr>
        <w:tab/>
      </w:r>
      <w:r w:rsidR="009471D8" w:rsidRPr="002B4078">
        <w:rPr>
          <w:rFonts w:ascii="Times New Roman" w:hAnsi="Times New Roman" w:cs="Times New Roman"/>
          <w:b/>
        </w:rPr>
        <w:tab/>
      </w:r>
      <w:r w:rsidR="0083305E" w:rsidRPr="002B4078">
        <w:rPr>
          <w:rFonts w:ascii="Times New Roman" w:hAnsi="Times New Roman" w:cs="Times New Roman"/>
          <w:b/>
        </w:rPr>
        <w:t>September 3</w:t>
      </w:r>
      <w:r w:rsidRPr="002B4078">
        <w:rPr>
          <w:rFonts w:ascii="Times New Roman" w:hAnsi="Times New Roman" w:cs="Times New Roman"/>
          <w:b/>
        </w:rPr>
        <w:t>, 2013</w:t>
      </w:r>
    </w:p>
    <w:p w14:paraId="233D15A4" w14:textId="77777777" w:rsidR="00D07B2C" w:rsidRPr="002B4078" w:rsidRDefault="00D07B2C" w:rsidP="002B4078">
      <w:pPr>
        <w:widowControl w:val="0"/>
        <w:autoSpaceDE w:val="0"/>
        <w:autoSpaceDN w:val="0"/>
        <w:adjustRightInd w:val="0"/>
        <w:contextualSpacing/>
        <w:rPr>
          <w:rFonts w:ascii="Times New Roman" w:hAnsi="Times New Roman" w:cs="Times New Roman"/>
        </w:rPr>
      </w:pPr>
    </w:p>
    <w:tbl>
      <w:tblPr>
        <w:tblW w:w="0" w:type="auto"/>
        <w:tblBorders>
          <w:left w:val="nil"/>
          <w:right w:val="nil"/>
        </w:tblBorders>
        <w:tblLayout w:type="fixed"/>
        <w:tblLook w:val="0000" w:firstRow="0" w:lastRow="0" w:firstColumn="0" w:lastColumn="0" w:noHBand="0" w:noVBand="0"/>
      </w:tblPr>
      <w:tblGrid>
        <w:gridCol w:w="4428"/>
        <w:gridCol w:w="4320"/>
      </w:tblGrid>
      <w:tr w:rsidR="00AF489A" w:rsidRPr="002B4078" w14:paraId="68253C84" w14:textId="77777777">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3A0AD35D" w14:textId="77777777" w:rsidR="00AF489A" w:rsidRPr="002B4078" w:rsidRDefault="007B38ED" w:rsidP="002B4078">
            <w:pPr>
              <w:widowControl w:val="0"/>
              <w:autoSpaceDE w:val="0"/>
              <w:autoSpaceDN w:val="0"/>
              <w:adjustRightInd w:val="0"/>
              <w:rPr>
                <w:rFonts w:ascii="Times New Roman" w:hAnsi="Times New Roman" w:cs="Times New Roman"/>
                <w:b/>
                <w:bCs/>
              </w:rPr>
            </w:pPr>
            <w:r w:rsidRPr="002B4078">
              <w:rPr>
                <w:rFonts w:ascii="Times New Roman" w:hAnsi="Times New Roman" w:cs="Times New Roman"/>
                <w:b/>
                <w:bCs/>
              </w:rPr>
              <w:t>EDU</w:t>
            </w:r>
            <w:r w:rsidR="00E37FCC" w:rsidRPr="002B4078">
              <w:rPr>
                <w:rFonts w:ascii="Times New Roman" w:hAnsi="Times New Roman" w:cs="Times New Roman"/>
                <w:b/>
                <w:bCs/>
              </w:rPr>
              <w:t>7002-8</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4C5B5DAB" w14:textId="77777777" w:rsidR="00AF489A" w:rsidRPr="002B4078" w:rsidRDefault="00AF489A" w:rsidP="002B4078">
            <w:pPr>
              <w:widowControl w:val="0"/>
              <w:autoSpaceDE w:val="0"/>
              <w:autoSpaceDN w:val="0"/>
              <w:adjustRightInd w:val="0"/>
              <w:rPr>
                <w:rFonts w:ascii="Times New Roman" w:hAnsi="Times New Roman" w:cs="Times New Roman"/>
                <w:b/>
                <w:bCs/>
              </w:rPr>
            </w:pPr>
            <w:r w:rsidRPr="002B4078">
              <w:rPr>
                <w:rFonts w:ascii="Times New Roman" w:hAnsi="Times New Roman" w:cs="Times New Roman"/>
                <w:b/>
                <w:bCs/>
              </w:rPr>
              <w:t>Dr. Donna Rice</w:t>
            </w:r>
          </w:p>
        </w:tc>
      </w:tr>
      <w:tr w:rsidR="00AF489A" w:rsidRPr="002B4078" w14:paraId="1856C90B" w14:textId="77777777">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778F7428" w14:textId="77777777" w:rsidR="00AF489A" w:rsidRPr="002B4078" w:rsidRDefault="00AF489A" w:rsidP="002B4078">
            <w:pPr>
              <w:widowControl w:val="0"/>
              <w:autoSpaceDE w:val="0"/>
              <w:autoSpaceDN w:val="0"/>
              <w:adjustRightInd w:val="0"/>
              <w:rPr>
                <w:rFonts w:ascii="Times New Roman" w:hAnsi="Times New Roman" w:cs="Times New Roman"/>
                <w:b/>
                <w:bCs/>
              </w:rPr>
            </w:pP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55682B6D" w14:textId="77777777" w:rsidR="00AF489A" w:rsidRPr="002B4078" w:rsidRDefault="00AF489A" w:rsidP="002B4078">
            <w:pPr>
              <w:widowControl w:val="0"/>
              <w:autoSpaceDE w:val="0"/>
              <w:autoSpaceDN w:val="0"/>
              <w:adjustRightInd w:val="0"/>
              <w:rPr>
                <w:rFonts w:ascii="Times New Roman" w:hAnsi="Times New Roman" w:cs="Times New Roman"/>
                <w:b/>
                <w:bCs/>
              </w:rPr>
            </w:pPr>
          </w:p>
        </w:tc>
      </w:tr>
      <w:tr w:rsidR="00AF489A" w:rsidRPr="002B4078" w14:paraId="1A003531" w14:textId="77777777">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546B79AB" w14:textId="77777777" w:rsidR="00AF489A" w:rsidRPr="002B4078" w:rsidRDefault="007B38ED" w:rsidP="002B4078">
            <w:pPr>
              <w:widowControl w:val="0"/>
              <w:autoSpaceDE w:val="0"/>
              <w:autoSpaceDN w:val="0"/>
              <w:adjustRightInd w:val="0"/>
              <w:rPr>
                <w:rFonts w:ascii="Times New Roman" w:hAnsi="Times New Roman" w:cs="Times New Roman"/>
                <w:b/>
                <w:bCs/>
              </w:rPr>
            </w:pPr>
            <w:r w:rsidRPr="002B4078">
              <w:rPr>
                <w:rFonts w:ascii="Times New Roman" w:hAnsi="Times New Roman" w:cs="Times New Roman"/>
                <w:b/>
                <w:bCs/>
              </w:rPr>
              <w:t>Educational Research Methodology</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3A278AAF" w14:textId="45FFAA60" w:rsidR="00AF489A" w:rsidRPr="002B4078" w:rsidRDefault="00EF659F" w:rsidP="002B4078">
            <w:pPr>
              <w:widowControl w:val="0"/>
              <w:autoSpaceDE w:val="0"/>
              <w:autoSpaceDN w:val="0"/>
              <w:adjustRightInd w:val="0"/>
              <w:rPr>
                <w:rFonts w:ascii="Times New Roman" w:hAnsi="Times New Roman" w:cs="Times New Roman"/>
                <w:b/>
                <w:bCs/>
              </w:rPr>
            </w:pPr>
            <w:r w:rsidRPr="002B4078">
              <w:rPr>
                <w:rFonts w:ascii="Times New Roman" w:hAnsi="Times New Roman" w:cs="Times New Roman"/>
                <w:b/>
                <w:bCs/>
              </w:rPr>
              <w:t>Assignment #3</w:t>
            </w:r>
            <w:r w:rsidR="00D07B2C" w:rsidRPr="002B4078">
              <w:rPr>
                <w:rFonts w:ascii="Times New Roman" w:hAnsi="Times New Roman" w:cs="Times New Roman"/>
                <w:b/>
                <w:bCs/>
              </w:rPr>
              <w:t>:</w:t>
            </w:r>
            <w:r w:rsidR="007B38ED" w:rsidRPr="002B4078">
              <w:rPr>
                <w:rFonts w:ascii="Times New Roman" w:hAnsi="Times New Roman" w:cs="Times New Roman"/>
                <w:b/>
                <w:bCs/>
              </w:rPr>
              <w:t xml:space="preserve"> </w:t>
            </w:r>
            <w:r w:rsidR="00140899" w:rsidRPr="002B4078">
              <w:rPr>
                <w:rFonts w:ascii="Times New Roman" w:hAnsi="Times New Roman" w:cs="Times New Roman"/>
                <w:b/>
                <w:bCs/>
              </w:rPr>
              <w:t>Characteristics of Research Problems</w:t>
            </w:r>
          </w:p>
        </w:tc>
      </w:tr>
    </w:tbl>
    <w:p w14:paraId="73BF7D79" w14:textId="77777777" w:rsidR="00EF659F" w:rsidRPr="002B4078" w:rsidRDefault="00EF659F" w:rsidP="002B4078">
      <w:pPr>
        <w:pStyle w:val="NoSpacing"/>
        <w:ind w:firstLine="0"/>
        <w:rPr>
          <w:b/>
        </w:rPr>
      </w:pPr>
    </w:p>
    <w:p w14:paraId="065A5BD5" w14:textId="77777777" w:rsidR="002B4078" w:rsidRPr="002B4078" w:rsidRDefault="002B4078" w:rsidP="002B4078">
      <w:pPr>
        <w:pStyle w:val="NoSpacing"/>
        <w:ind w:firstLine="0"/>
      </w:pPr>
      <w:r w:rsidRPr="002B4078">
        <w:rPr>
          <w:b/>
        </w:rPr>
        <w:t>Assignment</w:t>
      </w:r>
      <w:r w:rsidRPr="002B4078">
        <w:t>: Use the resources in the Required Readings of Section 3 to assemble and discuss the Characteristics of a Research Problem.  What constitutes a researchable problem?  What are the components of a well formed Statement of Research Problem?  What constitutes a seasonable theoretical framework for the need of the study? Length: 5-7 pages. Include 3-5 references.</w:t>
      </w:r>
    </w:p>
    <w:p w14:paraId="5381BAAB" w14:textId="77777777" w:rsidR="002B4078" w:rsidRPr="002B4078" w:rsidRDefault="002B4078" w:rsidP="002B4078">
      <w:pPr>
        <w:pStyle w:val="NoSpacing"/>
        <w:ind w:firstLine="0"/>
      </w:pPr>
    </w:p>
    <w:p w14:paraId="32E3061E" w14:textId="77777777" w:rsidR="002B4078" w:rsidRPr="002B4078" w:rsidRDefault="002B4078" w:rsidP="002B4078">
      <w:pPr>
        <w:rPr>
          <w:rFonts w:ascii="Times New Roman" w:hAnsi="Times New Roman" w:cs="Times New Roman"/>
          <w:b/>
        </w:rPr>
      </w:pPr>
      <w:r w:rsidRPr="002B4078">
        <w:rPr>
          <w:rFonts w:ascii="Times New Roman" w:hAnsi="Times New Roman" w:cs="Times New Roman"/>
        </w:rPr>
        <w:t xml:space="preserve">Per Dr. Rice instructions in Resources Tab:  </w:t>
      </w:r>
      <w:r w:rsidRPr="002B4078">
        <w:rPr>
          <w:rFonts w:ascii="Times New Roman" w:hAnsi="Times New Roman" w:cs="Times New Roman"/>
          <w:b/>
        </w:rPr>
        <w:t>For Activity 3 “Characteristics of Research Problems” ensure you follow the directions for the assignment and the eight characteristics you are required to point out in the comment feature for Activity 4 are mentioned in a section of your Activity 3 paper.</w:t>
      </w:r>
    </w:p>
    <w:p w14:paraId="4A6E7820" w14:textId="77777777" w:rsidR="002B4078" w:rsidRPr="002B4078" w:rsidRDefault="002B4078" w:rsidP="002B4078">
      <w:pPr>
        <w:rPr>
          <w:rFonts w:ascii="Times New Roman" w:hAnsi="Times New Roman" w:cs="Times New Roman"/>
          <w:b/>
        </w:rPr>
      </w:pPr>
    </w:p>
    <w:p w14:paraId="0B034B8E"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1.  The statement of the problem is well within 250-300 words</w:t>
      </w:r>
    </w:p>
    <w:p w14:paraId="18763797"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 xml:space="preserve">2.  Clearly stated general problem </w:t>
      </w:r>
    </w:p>
    <w:p w14:paraId="0A3F6DC1"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3.  The general problem is described in more specific terms and more citations are offered to thoroughly ground all assertions in the literature</w:t>
      </w:r>
    </w:p>
    <w:p w14:paraId="3E624D0B"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 xml:space="preserve">4.  After presenting the general issue here is the specific focused problem statement using the phrase, </w:t>
      </w:r>
      <w:r w:rsidRPr="002B4078">
        <w:rPr>
          <w:rFonts w:ascii="Times New Roman" w:hAnsi="Times New Roman" w:cs="Times New Roman"/>
          <w:highlight w:val="yellow"/>
        </w:rPr>
        <w:t>“The specific problem is to investigate…”</w:t>
      </w:r>
    </w:p>
    <w:p w14:paraId="5C328738"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5.  The specific problem the research project will address is identified and validated by more citations.</w:t>
      </w:r>
    </w:p>
    <w:p w14:paraId="197A6296"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6.  A clear explanation of why this is a research worthy problem includes generous use of citations.</w:t>
      </w:r>
    </w:p>
    <w:p w14:paraId="0724D5E9"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7.  Eight to 15 citations were used to validate this brief problem statement.</w:t>
      </w:r>
    </w:p>
    <w:p w14:paraId="2B2EEEB6" w14:textId="77777777" w:rsidR="002B4078" w:rsidRPr="002B4078" w:rsidRDefault="002B4078" w:rsidP="002B4078">
      <w:pPr>
        <w:rPr>
          <w:rFonts w:ascii="Times New Roman" w:hAnsi="Times New Roman" w:cs="Times New Roman"/>
        </w:rPr>
      </w:pPr>
      <w:r w:rsidRPr="002B4078">
        <w:rPr>
          <w:rFonts w:ascii="Times New Roman" w:hAnsi="Times New Roman" w:cs="Times New Roman"/>
        </w:rPr>
        <w:t>8.  Absolutely avoid one of the most common errors in problem statements (and literature reviews): reporting what previous researchers have done instead of using critically evaluated findings from previous research to demonstrate the existence of a gap in knowledge appropriate to a dissertation. Your problem statement must use sources to show what we know and do not know, not what researchers have done and not done.</w:t>
      </w:r>
    </w:p>
    <w:p w14:paraId="42889642" w14:textId="77777777" w:rsidR="002B4078" w:rsidRPr="002B4078" w:rsidRDefault="002B4078" w:rsidP="002B4078">
      <w:pPr>
        <w:rPr>
          <w:rFonts w:ascii="Times New Roman" w:hAnsi="Times New Roman" w:cs="Times New Roman"/>
        </w:rPr>
      </w:pPr>
    </w:p>
    <w:p w14:paraId="0CF92929" w14:textId="77777777" w:rsidR="002B4078" w:rsidRPr="002B4078" w:rsidRDefault="002B4078" w:rsidP="002B4078">
      <w:pPr>
        <w:rPr>
          <w:rFonts w:ascii="Times New Roman" w:hAnsi="Times New Roman" w:cs="Times New Roman"/>
          <w:b/>
        </w:rPr>
      </w:pPr>
      <w:r w:rsidRPr="002B4078">
        <w:rPr>
          <w:rFonts w:ascii="Times New Roman" w:hAnsi="Times New Roman" w:cs="Times New Roman"/>
          <w:b/>
        </w:rPr>
        <w:t>For Activity 4 “Draft the Research Problem” ensure you include the eight characteristics as they relate to your problem statement using the comments feature.</w:t>
      </w:r>
    </w:p>
    <w:p w14:paraId="5657E330" w14:textId="77777777" w:rsidR="002B4078" w:rsidRPr="002B4078" w:rsidRDefault="002B4078" w:rsidP="002B4078">
      <w:pPr>
        <w:pStyle w:val="CommentText"/>
        <w:ind w:firstLine="0"/>
        <w:rPr>
          <w:b/>
          <w:sz w:val="24"/>
          <w:szCs w:val="24"/>
        </w:rPr>
      </w:pPr>
    </w:p>
    <w:p w14:paraId="04B386B4"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b/>
        </w:rPr>
      </w:pPr>
      <w:r w:rsidRPr="002B4078">
        <w:rPr>
          <w:rFonts w:ascii="Times New Roman" w:hAnsi="Times New Roman" w:cs="Times New Roman"/>
          <w:b/>
        </w:rPr>
        <w:t>Faculty Use Only</w:t>
      </w:r>
    </w:p>
    <w:p w14:paraId="0E27A92C" w14:textId="4659F11F" w:rsid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r w:rsidRPr="002B4078">
        <w:rPr>
          <w:rFonts w:ascii="Times New Roman" w:hAnsi="Times New Roman" w:cs="Times New Roman"/>
        </w:rPr>
        <w:t>Very nice paper on Activity 3</w:t>
      </w:r>
      <w:r w:rsidR="00312F92">
        <w:rPr>
          <w:rFonts w:ascii="Times New Roman" w:hAnsi="Times New Roman" w:cs="Times New Roman"/>
        </w:rPr>
        <w:t>, Michael</w:t>
      </w:r>
      <w:r w:rsidRPr="002B4078">
        <w:rPr>
          <w:rFonts w:ascii="Times New Roman" w:hAnsi="Times New Roman" w:cs="Times New Roman"/>
        </w:rPr>
        <w:t xml:space="preserve">.  Good job on including the posted characteristics and expanding on what constitutes a good problem statement.  Great use of headings.  </w:t>
      </w:r>
      <w:r w:rsidR="00312F92" w:rsidRPr="002B4078">
        <w:rPr>
          <w:rFonts w:ascii="Times New Roman" w:hAnsi="Times New Roman" w:cs="Times New Roman"/>
        </w:rPr>
        <w:t>Do not use direct quotations unless absolutely necessary – reviewers want to see statements in your own words backed up by sources.</w:t>
      </w:r>
      <w:r w:rsidR="00312F92">
        <w:rPr>
          <w:rFonts w:ascii="Times New Roman" w:hAnsi="Times New Roman" w:cs="Times New Roman"/>
        </w:rPr>
        <w:t xml:space="preserve">  See additional grammar report for corrections.  I like your writing style and can say your submissions are some of the best I have seen!</w:t>
      </w:r>
      <w:bookmarkStart w:id="0" w:name="_GoBack"/>
      <w:bookmarkEnd w:id="0"/>
    </w:p>
    <w:p w14:paraId="32ECF5E9" w14:textId="77777777" w:rsidR="00312F92" w:rsidRPr="002B4078" w:rsidRDefault="00312F92"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p>
    <w:p w14:paraId="2291BAF4"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r w:rsidRPr="002B4078">
        <w:rPr>
          <w:rFonts w:ascii="Times New Roman" w:hAnsi="Times New Roman" w:cs="Times New Roman"/>
        </w:rPr>
        <w:lastRenderedPageBreak/>
        <w:t xml:space="preserve">You will need to point out where the characteristics above occur in your problem statement in the next assignment using the comments feature of Word.  For that activity </w:t>
      </w:r>
      <w:r w:rsidRPr="002B4078">
        <w:rPr>
          <w:rFonts w:ascii="Times New Roman" w:hAnsi="Times New Roman" w:cs="Times New Roman"/>
          <w:highlight w:val="green"/>
        </w:rPr>
        <w:t>I do NOT want a 5 to 7 page paper.</w:t>
      </w:r>
      <w:r w:rsidRPr="002B4078">
        <w:rPr>
          <w:rFonts w:ascii="Times New Roman" w:hAnsi="Times New Roman" w:cs="Times New Roman"/>
        </w:rPr>
        <w:t xml:space="preserve">  I only want the problem statement presented as stated in the sample.  Remember stating the specific problem in a research paper is different than stating a problem.  You are stating it in a way that indicates what you will research. </w:t>
      </w:r>
    </w:p>
    <w:p w14:paraId="4BBDDE6F"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p>
    <w:p w14:paraId="4E0B2037"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r w:rsidRPr="002B4078">
        <w:rPr>
          <w:rFonts w:ascii="Times New Roman" w:hAnsi="Times New Roman" w:cs="Times New Roman"/>
        </w:rPr>
        <w:t xml:space="preserve">Using the example as a guide often students will state the problem as a problem:  “Online courses are not developed based on individual learning behaviors and they do not enhance performance.”  Yes, it is a problem but it is not a research problem.  A research problem needs to be phrased in a way that shows what will be investigated:  “In designing effective online courses, the specific problem is to investigate how to recognize and understand the learning styles of students (A.Y. Kolb &amp; Kolb, 2005; McCarthy, 2010) and apply that knowledge to develop curriculum that will enhance student performance based on those individual learning behaviors.”  See the difference?  </w:t>
      </w:r>
    </w:p>
    <w:p w14:paraId="1BDFBA4B"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p>
    <w:p w14:paraId="70FAA0B1"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r w:rsidRPr="002B4078">
        <w:rPr>
          <w:rFonts w:ascii="Times New Roman" w:hAnsi="Times New Roman" w:cs="Times New Roman"/>
        </w:rPr>
        <w:t xml:space="preserve">I have posted directions and a sample in the Resource Tab.  If you have not used the comments feature of Word before put “Track Changes” in the help field in your Word program and follow the instructions for inserting comments.  Please call me if you do not understand or otherwise need help with any part of these instructions.  </w:t>
      </w:r>
    </w:p>
    <w:p w14:paraId="59F39126" w14:textId="77777777"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p>
    <w:p w14:paraId="7014398A" w14:textId="766844BA" w:rsidR="002B4078" w:rsidRPr="002B4078" w:rsidRDefault="002B4078" w:rsidP="002B4078">
      <w:pPr>
        <w:pBdr>
          <w:top w:val="single" w:sz="6" w:space="0" w:color="000000"/>
          <w:left w:val="single" w:sz="6" w:space="0" w:color="000000"/>
          <w:bottom w:val="single" w:sz="6" w:space="0" w:color="000000"/>
          <w:right w:val="single" w:sz="6" w:space="0" w:color="000000"/>
        </w:pBdr>
        <w:shd w:val="clear" w:color="auto" w:fill="FFFF99"/>
        <w:rPr>
          <w:rFonts w:ascii="Times New Roman" w:hAnsi="Times New Roman" w:cs="Times New Roman"/>
        </w:rPr>
      </w:pPr>
      <w:r w:rsidRPr="002B4078">
        <w:rPr>
          <w:rFonts w:ascii="Times New Roman" w:hAnsi="Times New Roman" w:cs="Times New Roman"/>
          <w:b/>
        </w:rPr>
        <w:t>Dr.  Donna Rice</w:t>
      </w:r>
      <w:r w:rsidRPr="002B4078">
        <w:rPr>
          <w:rFonts w:ascii="Times New Roman" w:hAnsi="Times New Roman" w:cs="Times New Roman"/>
        </w:rPr>
        <w:tab/>
      </w:r>
      <w:r w:rsidRPr="002B4078">
        <w:rPr>
          <w:rFonts w:ascii="Times New Roman" w:hAnsi="Times New Roman" w:cs="Times New Roman"/>
        </w:rPr>
        <w:tab/>
      </w:r>
      <w:r w:rsidR="00312F92">
        <w:rPr>
          <w:rFonts w:ascii="Times New Roman" w:hAnsi="Times New Roman" w:cs="Times New Roman"/>
          <w:b/>
        </w:rPr>
        <w:t>100</w:t>
      </w:r>
      <w:r w:rsidR="00312F92">
        <w:rPr>
          <w:rFonts w:ascii="Times New Roman" w:hAnsi="Times New Roman" w:cs="Times New Roman"/>
          <w:b/>
        </w:rPr>
        <w:tab/>
      </w:r>
      <w:r w:rsidR="00312F92">
        <w:rPr>
          <w:rFonts w:ascii="Times New Roman" w:hAnsi="Times New Roman" w:cs="Times New Roman"/>
          <w:b/>
        </w:rPr>
        <w:tab/>
      </w:r>
      <w:r w:rsidR="00312F92">
        <w:rPr>
          <w:rFonts w:ascii="Times New Roman" w:hAnsi="Times New Roman" w:cs="Times New Roman"/>
          <w:b/>
        </w:rPr>
        <w:tab/>
        <w:t>96</w:t>
      </w:r>
      <w:r w:rsidR="00312F92">
        <w:rPr>
          <w:rFonts w:ascii="Times New Roman" w:hAnsi="Times New Roman" w:cs="Times New Roman"/>
          <w:b/>
        </w:rPr>
        <w:tab/>
      </w:r>
      <w:r w:rsidR="00312F92">
        <w:rPr>
          <w:rFonts w:ascii="Times New Roman" w:hAnsi="Times New Roman" w:cs="Times New Roman"/>
          <w:b/>
        </w:rPr>
        <w:tab/>
        <w:t>9/8</w:t>
      </w:r>
      <w:r w:rsidRPr="002B4078">
        <w:rPr>
          <w:rFonts w:ascii="Times New Roman" w:hAnsi="Times New Roman" w:cs="Times New Roman"/>
          <w:b/>
        </w:rPr>
        <w:t>/13</w:t>
      </w:r>
    </w:p>
    <w:p w14:paraId="52F0620F" w14:textId="77777777" w:rsidR="002B4078" w:rsidRPr="002B4078" w:rsidRDefault="002B4078" w:rsidP="002B4078">
      <w:pPr>
        <w:pStyle w:val="CommentText"/>
        <w:ind w:firstLine="0"/>
        <w:rPr>
          <w:b/>
          <w:sz w:val="24"/>
          <w:szCs w:val="24"/>
        </w:rPr>
      </w:pPr>
    </w:p>
    <w:p w14:paraId="6AEECE43" w14:textId="77777777" w:rsidR="002B4078" w:rsidRPr="002B4078" w:rsidRDefault="002B4078" w:rsidP="002B4078">
      <w:pPr>
        <w:rPr>
          <w:rFonts w:ascii="Times New Roman" w:hAnsi="Times New Roman" w:cs="Times New Roman"/>
          <w:b/>
        </w:rPr>
      </w:pPr>
    </w:p>
    <w:p w14:paraId="666BC0FF" w14:textId="77777777" w:rsidR="002B4078" w:rsidRPr="002B4078" w:rsidRDefault="002B4078" w:rsidP="002B4078">
      <w:pPr>
        <w:pStyle w:val="ListParagraph"/>
        <w:ind w:left="0"/>
        <w:jc w:val="center"/>
        <w:rPr>
          <w:rFonts w:ascii="Times New Roman" w:hAnsi="Times New Roman" w:cs="Times New Roman"/>
          <w:b/>
          <w:bCs/>
        </w:rPr>
      </w:pPr>
      <w:r w:rsidRPr="002B4078">
        <w:rPr>
          <w:rFonts w:ascii="Times New Roman" w:hAnsi="Times New Roman" w:cs="Times New Roman"/>
          <w:b/>
        </w:rPr>
        <w:t>Grading Key</w:t>
      </w:r>
    </w:p>
    <w:p w14:paraId="4ED7DCC3" w14:textId="77777777" w:rsidR="002B4078" w:rsidRPr="002B4078" w:rsidRDefault="002B4078" w:rsidP="002B4078">
      <w:pPr>
        <w:pStyle w:val="ListParagraph"/>
        <w:ind w:left="0"/>
        <w:jc w:val="center"/>
        <w:rPr>
          <w:rFonts w:ascii="Times New Roman" w:hAnsi="Times New Roman" w:cs="Times New Roman"/>
          <w:b/>
          <w:bCs/>
        </w:rPr>
      </w:pPr>
    </w:p>
    <w:p w14:paraId="4A3D14C8" w14:textId="77777777" w:rsidR="002B4078" w:rsidRPr="002B4078" w:rsidRDefault="002B4078" w:rsidP="002B4078">
      <w:pPr>
        <w:jc w:val="center"/>
        <w:rPr>
          <w:rFonts w:ascii="Times New Roman" w:hAnsi="Times New Roman" w:cs="Times New Roman"/>
          <w:noProof/>
          <w:color w:val="000000"/>
        </w:rPr>
      </w:pPr>
      <w:r w:rsidRPr="002B4078">
        <w:rPr>
          <w:rFonts w:ascii="Times New Roman" w:hAnsi="Times New Roman" w:cs="Times New Roman"/>
          <w:noProof/>
          <w:color w:val="000000"/>
        </w:rPr>
        <w:t>10  Excellent       9 Above Average    8 Adequate     7 Needs Improvement     6 Not Acceptable</w:t>
      </w:r>
    </w:p>
    <w:p w14:paraId="245324BC" w14:textId="77777777" w:rsidR="002B4078" w:rsidRPr="002B4078" w:rsidRDefault="002B4078" w:rsidP="002B4078">
      <w:pPr>
        <w:jc w:val="center"/>
        <w:rPr>
          <w:rFonts w:ascii="Times New Roman" w:hAnsi="Times New Roman" w:cs="Times New Roman"/>
          <w:noProof/>
          <w:color w:val="000000"/>
        </w:rPr>
      </w:pPr>
      <w:r w:rsidRPr="002B4078">
        <w:rPr>
          <w:rFonts w:ascii="Times New Roman" w:hAnsi="Times New Roman" w:cs="Times New Roman"/>
          <w:noProof/>
          <w:color w:val="000000"/>
        </w:rPr>
        <w:t>25 Excellent</w:t>
      </w:r>
      <w:r w:rsidRPr="002B4078">
        <w:rPr>
          <w:rFonts w:ascii="Times New Roman" w:hAnsi="Times New Roman" w:cs="Times New Roman"/>
          <w:noProof/>
          <w:color w:val="000000"/>
        </w:rPr>
        <w:tab/>
        <w:t>20 Above Average</w:t>
      </w:r>
      <w:r w:rsidRPr="002B4078">
        <w:rPr>
          <w:rFonts w:ascii="Times New Roman" w:hAnsi="Times New Roman" w:cs="Times New Roman"/>
          <w:noProof/>
          <w:color w:val="000000"/>
        </w:rPr>
        <w:tab/>
      </w:r>
      <w:r w:rsidRPr="002B4078">
        <w:rPr>
          <w:rFonts w:ascii="Times New Roman" w:hAnsi="Times New Roman" w:cs="Times New Roman"/>
          <w:noProof/>
          <w:color w:val="000000"/>
        </w:rPr>
        <w:tab/>
        <w:t>15 Adequate</w:t>
      </w:r>
      <w:r w:rsidRPr="002B4078">
        <w:rPr>
          <w:rFonts w:ascii="Times New Roman" w:hAnsi="Times New Roman" w:cs="Times New Roman"/>
          <w:noProof/>
          <w:color w:val="000000"/>
        </w:rPr>
        <w:tab/>
        <w:t>10 Needs Improvement</w:t>
      </w:r>
      <w:r w:rsidRPr="002B4078">
        <w:rPr>
          <w:rFonts w:ascii="Times New Roman" w:hAnsi="Times New Roman" w:cs="Times New Roman"/>
          <w:noProof/>
          <w:color w:val="000000"/>
        </w:rPr>
        <w:tab/>
        <w:t>5 Not Acceptable</w:t>
      </w:r>
    </w:p>
    <w:p w14:paraId="24B4FF3D" w14:textId="77777777" w:rsidR="002B4078" w:rsidRPr="002B4078" w:rsidRDefault="002B4078" w:rsidP="002B4078">
      <w:pPr>
        <w:jc w:val="center"/>
        <w:rPr>
          <w:rFonts w:ascii="Times New Roman" w:hAnsi="Times New Roman" w:cs="Times New Roman"/>
          <w:noProof/>
          <w:color w:val="000000"/>
        </w:rPr>
      </w:pPr>
    </w:p>
    <w:p w14:paraId="4EB090D0" w14:textId="77777777" w:rsidR="002B4078" w:rsidRPr="002B4078" w:rsidRDefault="002B4078" w:rsidP="002B4078">
      <w:pPr>
        <w:ind w:right="-239"/>
        <w:jc w:val="center"/>
        <w:rPr>
          <w:rFonts w:ascii="Times New Roman" w:hAnsi="Times New Roman" w:cs="Times New Roman"/>
          <w:b/>
          <w:noProof/>
          <w:color w:val="000000"/>
        </w:rPr>
      </w:pPr>
      <w:r w:rsidRPr="002B4078">
        <w:rPr>
          <w:rFonts w:ascii="Times New Roman" w:hAnsi="Times New Roman" w:cs="Times New Roman"/>
          <w:b/>
          <w:noProof/>
          <w:color w:val="000000"/>
        </w:rPr>
        <w:t>Content 70%</w:t>
      </w:r>
    </w:p>
    <w:p w14:paraId="66B06A9B" w14:textId="77777777" w:rsidR="002B4078" w:rsidRPr="002B4078" w:rsidRDefault="002B4078" w:rsidP="002B4078">
      <w:pPr>
        <w:contextualSpacing/>
        <w:rPr>
          <w:rFonts w:ascii="Times New Roman" w:hAnsi="Times New Roman" w:cs="Times New Roman"/>
          <w:noProof/>
          <w:color w:val="000000"/>
        </w:rPr>
      </w:pPr>
    </w:p>
    <w:p w14:paraId="18F69D7E" w14:textId="77777777" w:rsidR="002B4078" w:rsidRPr="002B4078" w:rsidRDefault="002B4078" w:rsidP="002B4078">
      <w:pPr>
        <w:contextualSpacing/>
        <w:rPr>
          <w:rFonts w:ascii="Times New Roman" w:hAnsi="Times New Roman" w:cs="Times New Roman"/>
          <w:noProof/>
          <w:color w:val="000000"/>
        </w:rPr>
      </w:pPr>
      <w:r w:rsidRPr="002B4078">
        <w:rPr>
          <w:rFonts w:ascii="Times New Roman" w:hAnsi="Times New Roman" w:cs="Times New Roman"/>
          <w:noProof/>
          <w:color w:val="000000"/>
        </w:rPr>
        <w:t>10  Demonstrated a well-developed focus (Introduction)</w:t>
      </w:r>
    </w:p>
    <w:p w14:paraId="4804B4CD" w14:textId="77777777" w:rsidR="002B4078" w:rsidRPr="002B4078" w:rsidRDefault="002B4078" w:rsidP="002B4078">
      <w:pPr>
        <w:contextualSpacing/>
        <w:rPr>
          <w:rFonts w:ascii="Times New Roman" w:hAnsi="Times New Roman" w:cs="Times New Roman"/>
          <w:noProof/>
          <w:color w:val="000000"/>
        </w:rPr>
      </w:pPr>
    </w:p>
    <w:p w14:paraId="779907FE" w14:textId="77777777" w:rsidR="002B4078" w:rsidRPr="002B4078" w:rsidRDefault="002B4078" w:rsidP="002B4078">
      <w:pPr>
        <w:contextualSpacing/>
        <w:rPr>
          <w:rFonts w:ascii="Times New Roman" w:hAnsi="Times New Roman" w:cs="Times New Roman"/>
          <w:noProof/>
          <w:color w:val="000000"/>
        </w:rPr>
      </w:pPr>
      <w:r w:rsidRPr="002B4078">
        <w:rPr>
          <w:rFonts w:ascii="Times New Roman" w:hAnsi="Times New Roman" w:cs="Times New Roman"/>
          <w:noProof/>
          <w:color w:val="000000"/>
        </w:rPr>
        <w:t>10  Thorough points of development (Listed major points to be covered)</w:t>
      </w:r>
    </w:p>
    <w:p w14:paraId="44D48E37" w14:textId="77777777" w:rsidR="002B4078" w:rsidRPr="002B4078" w:rsidRDefault="002B4078" w:rsidP="002B4078">
      <w:pPr>
        <w:contextualSpacing/>
        <w:rPr>
          <w:rFonts w:ascii="Times New Roman" w:hAnsi="Times New Roman" w:cs="Times New Roman"/>
          <w:noProof/>
          <w:color w:val="000000"/>
        </w:rPr>
      </w:pPr>
    </w:p>
    <w:p w14:paraId="2960A009" w14:textId="77777777" w:rsidR="002B4078" w:rsidRPr="002B4078" w:rsidRDefault="002B4078" w:rsidP="002B4078">
      <w:pPr>
        <w:contextualSpacing/>
        <w:rPr>
          <w:rFonts w:ascii="Times New Roman" w:hAnsi="Times New Roman" w:cs="Times New Roman"/>
        </w:rPr>
      </w:pPr>
      <w:r w:rsidRPr="002B4078">
        <w:rPr>
          <w:rFonts w:ascii="Times New Roman" w:hAnsi="Times New Roman" w:cs="Times New Roman"/>
          <w:noProof/>
          <w:color w:val="000000"/>
        </w:rPr>
        <w:t>10  A logical pattern or organization of discussion ideas and concepts required in activity (used at least two levels of headings)</w:t>
      </w:r>
    </w:p>
    <w:p w14:paraId="47DB6728" w14:textId="77777777" w:rsidR="00312F92" w:rsidRDefault="00312F92" w:rsidP="002B4078">
      <w:pPr>
        <w:contextualSpacing/>
        <w:rPr>
          <w:rFonts w:ascii="Times New Roman" w:hAnsi="Times New Roman" w:cs="Times New Roman"/>
          <w:noProof/>
          <w:color w:val="000000"/>
        </w:rPr>
      </w:pPr>
    </w:p>
    <w:p w14:paraId="3A22F4E0" w14:textId="2581F38A" w:rsidR="002B4078" w:rsidRPr="002B4078" w:rsidRDefault="00312F92" w:rsidP="002B4078">
      <w:pPr>
        <w:contextualSpacing/>
        <w:rPr>
          <w:rFonts w:ascii="Times New Roman" w:hAnsi="Times New Roman" w:cs="Times New Roman"/>
          <w:noProof/>
          <w:color w:val="000000"/>
          <w:position w:val="3"/>
        </w:rPr>
      </w:pPr>
      <w:r>
        <w:rPr>
          <w:rFonts w:ascii="Times New Roman" w:hAnsi="Times New Roman" w:cs="Times New Roman"/>
          <w:noProof/>
          <w:color w:val="000000"/>
          <w:position w:val="3"/>
        </w:rPr>
        <w:t>1</w:t>
      </w:r>
      <w:r w:rsidR="002B4078" w:rsidRPr="002B4078">
        <w:rPr>
          <w:rFonts w:ascii="Times New Roman" w:hAnsi="Times New Roman" w:cs="Times New Roman"/>
          <w:noProof/>
          <w:color w:val="000000"/>
          <w:position w:val="3"/>
        </w:rPr>
        <w:t>0  Achieved</w:t>
      </w:r>
      <w:r w:rsidR="002B4078" w:rsidRPr="002B4078">
        <w:rPr>
          <w:rFonts w:ascii="Times New Roman" w:hAnsi="Times New Roman" w:cs="Times New Roman"/>
          <w:noProof/>
          <w:color w:val="000000"/>
        </w:rPr>
        <w:t> </w:t>
      </w:r>
      <w:r w:rsidR="002B4078" w:rsidRPr="002B4078">
        <w:rPr>
          <w:rFonts w:ascii="Times New Roman" w:hAnsi="Times New Roman" w:cs="Times New Roman"/>
          <w:noProof/>
          <w:color w:val="000000"/>
          <w:position w:val="3"/>
        </w:rPr>
        <w:t>stated learning outcome(s</w:t>
      </w:r>
      <w:r>
        <w:rPr>
          <w:rFonts w:ascii="Times New Roman" w:hAnsi="Times New Roman" w:cs="Times New Roman"/>
          <w:noProof/>
          <w:color w:val="000000"/>
          <w:position w:val="3"/>
        </w:rPr>
        <w:t>)</w:t>
      </w:r>
    </w:p>
    <w:p w14:paraId="6A190B77" w14:textId="77777777" w:rsidR="002B4078" w:rsidRPr="002B4078" w:rsidRDefault="002B4078" w:rsidP="002B4078">
      <w:pPr>
        <w:contextualSpacing/>
        <w:rPr>
          <w:rFonts w:ascii="Times New Roman" w:hAnsi="Times New Roman" w:cs="Times New Roman"/>
          <w:noProof/>
          <w:color w:val="000000"/>
          <w:position w:val="3"/>
        </w:rPr>
      </w:pPr>
    </w:p>
    <w:p w14:paraId="5DD9C91E" w14:textId="77777777"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10  Integrated</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key</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concepts</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and terms from course materials and the eight characteristics that need to be pointed out in Activity 4 – the problem statement.</w:t>
      </w:r>
    </w:p>
    <w:p w14:paraId="07056B87" w14:textId="77777777" w:rsidR="002B4078" w:rsidRPr="002B4078" w:rsidRDefault="002B4078" w:rsidP="002B4078">
      <w:pPr>
        <w:contextualSpacing/>
        <w:rPr>
          <w:rFonts w:ascii="Times New Roman" w:hAnsi="Times New Roman" w:cs="Times New Roman"/>
          <w:noProof/>
          <w:color w:val="000000"/>
          <w:position w:val="3"/>
        </w:rPr>
      </w:pPr>
    </w:p>
    <w:p w14:paraId="75FAD588" w14:textId="77777777"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10  Evaluated and applied concepts learned</w:t>
      </w:r>
    </w:p>
    <w:p w14:paraId="32DECB27" w14:textId="77777777" w:rsidR="002B4078" w:rsidRPr="002B4078" w:rsidRDefault="002B4078" w:rsidP="002B4078">
      <w:pPr>
        <w:contextualSpacing/>
        <w:rPr>
          <w:rFonts w:ascii="Times New Roman" w:hAnsi="Times New Roman" w:cs="Times New Roman"/>
          <w:noProof/>
          <w:color w:val="000000"/>
          <w:position w:val="3"/>
        </w:rPr>
      </w:pPr>
    </w:p>
    <w:p w14:paraId="28245DAD" w14:textId="77777777" w:rsidR="002B4078" w:rsidRPr="002B4078" w:rsidRDefault="002B4078" w:rsidP="002B4078">
      <w:pPr>
        <w:contextualSpacing/>
        <w:rPr>
          <w:rFonts w:ascii="Times New Roman" w:hAnsi="Times New Roman" w:cs="Times New Roman"/>
          <w:noProof/>
          <w:color w:val="000000"/>
        </w:rPr>
      </w:pPr>
      <w:r w:rsidRPr="002B4078">
        <w:rPr>
          <w:rFonts w:ascii="Times New Roman" w:hAnsi="Times New Roman" w:cs="Times New Roman"/>
          <w:noProof/>
          <w:color w:val="000000"/>
        </w:rPr>
        <w:t>10  Demonstrated learning through use of examples and/or illustrations</w:t>
      </w:r>
    </w:p>
    <w:p w14:paraId="162A8CC4" w14:textId="77777777" w:rsidR="002B4078" w:rsidRPr="002B4078" w:rsidRDefault="002B4078" w:rsidP="002B4078">
      <w:pPr>
        <w:contextualSpacing/>
        <w:rPr>
          <w:rFonts w:ascii="Times New Roman" w:hAnsi="Times New Roman" w:cs="Times New Roman"/>
          <w:noProof/>
          <w:color w:val="000000"/>
        </w:rPr>
      </w:pPr>
    </w:p>
    <w:p w14:paraId="796709A6" w14:textId="77777777"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10  Supported</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insights</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and</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assertions</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through research and use of additional outside academic resources</w:t>
      </w:r>
    </w:p>
    <w:p w14:paraId="21CDD8E1" w14:textId="77777777" w:rsidR="00312F92" w:rsidRDefault="00312F92" w:rsidP="002B4078">
      <w:pPr>
        <w:contextualSpacing/>
        <w:rPr>
          <w:rFonts w:ascii="Times New Roman" w:hAnsi="Times New Roman" w:cs="Times New Roman"/>
          <w:noProof/>
          <w:color w:val="000000"/>
          <w:position w:val="3"/>
        </w:rPr>
      </w:pPr>
    </w:p>
    <w:p w14:paraId="24685DBD" w14:textId="5D40EB38" w:rsid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10  Met length requirement</w:t>
      </w:r>
      <w:ins w:id="1" w:author="Donna Rice" w:date="2013-06-13T09:07:00Z">
        <w:r w:rsidRPr="002B4078">
          <w:rPr>
            <w:rFonts w:ascii="Times New Roman" w:hAnsi="Times New Roman" w:cs="Times New Roman"/>
            <w:noProof/>
            <w:color w:val="000000"/>
            <w:position w:val="3"/>
          </w:rPr>
          <w:t xml:space="preserve"> </w:t>
        </w:r>
      </w:ins>
      <w:ins w:id="2" w:author="Donna Rice" w:date="2013-09-08T11:53:00Z">
        <w:r w:rsidR="00312F92">
          <w:rPr>
            <w:rFonts w:ascii="Times New Roman" w:hAnsi="Times New Roman" w:cs="Times New Roman"/>
            <w:noProof/>
            <w:color w:val="000000"/>
            <w:position w:val="3"/>
          </w:rPr>
          <w:t>(excellent)!</w:t>
        </w:r>
      </w:ins>
    </w:p>
    <w:p w14:paraId="0D825D45" w14:textId="77777777" w:rsidR="00312F92" w:rsidRPr="002B4078" w:rsidRDefault="00312F92" w:rsidP="002B4078">
      <w:pPr>
        <w:contextualSpacing/>
        <w:rPr>
          <w:rFonts w:ascii="Times New Roman" w:hAnsi="Times New Roman" w:cs="Times New Roman"/>
          <w:noProof/>
          <w:color w:val="000000"/>
          <w:position w:val="3"/>
        </w:rPr>
      </w:pPr>
    </w:p>
    <w:p w14:paraId="52E0E8DF" w14:textId="77777777"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10  Ended with a conclusion that summarized paper without adding new information and without repeating introduction</w:t>
      </w:r>
    </w:p>
    <w:p w14:paraId="1952A6F7" w14:textId="77777777" w:rsidR="002B4078" w:rsidRPr="002B4078" w:rsidRDefault="002B4078" w:rsidP="002B4078">
      <w:pPr>
        <w:contextualSpacing/>
        <w:rPr>
          <w:rFonts w:ascii="Times New Roman" w:hAnsi="Times New Roman" w:cs="Times New Roman"/>
          <w:noProof/>
          <w:color w:val="000000"/>
          <w:position w:val="3"/>
        </w:rPr>
      </w:pPr>
    </w:p>
    <w:p w14:paraId="12DC1BC3" w14:textId="3F79F564"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100  Total</w:t>
      </w:r>
    </w:p>
    <w:p w14:paraId="2121CD00" w14:textId="77777777" w:rsidR="002B4078" w:rsidRPr="002B4078" w:rsidRDefault="002B4078" w:rsidP="002B4078">
      <w:pPr>
        <w:contextualSpacing/>
        <w:rPr>
          <w:rFonts w:ascii="Times New Roman" w:hAnsi="Times New Roman" w:cs="Times New Roman"/>
          <w:noProof/>
          <w:color w:val="000000"/>
          <w:position w:val="3"/>
        </w:rPr>
      </w:pPr>
    </w:p>
    <w:p w14:paraId="28C24594" w14:textId="77777777" w:rsidR="002B4078" w:rsidRPr="002B4078" w:rsidRDefault="002B4078" w:rsidP="002B4078">
      <w:pPr>
        <w:contextualSpacing/>
        <w:jc w:val="center"/>
        <w:rPr>
          <w:rFonts w:ascii="Times New Roman" w:hAnsi="Times New Roman" w:cs="Times New Roman"/>
          <w:b/>
          <w:noProof/>
          <w:color w:val="000000"/>
          <w:position w:val="3"/>
        </w:rPr>
      </w:pPr>
      <w:r w:rsidRPr="002B4078">
        <w:rPr>
          <w:rFonts w:ascii="Times New Roman" w:hAnsi="Times New Roman" w:cs="Times New Roman"/>
          <w:b/>
          <w:noProof/>
          <w:color w:val="000000"/>
          <w:position w:val="3"/>
        </w:rPr>
        <w:t>Writing 30%</w:t>
      </w:r>
    </w:p>
    <w:p w14:paraId="3FF40AAB" w14:textId="77777777" w:rsidR="002B4078" w:rsidRPr="002B4078" w:rsidRDefault="002B4078" w:rsidP="002B4078">
      <w:pPr>
        <w:contextualSpacing/>
        <w:rPr>
          <w:rFonts w:ascii="Times New Roman" w:hAnsi="Times New Roman" w:cs="Times New Roman"/>
          <w:noProof/>
          <w:color w:val="000000"/>
          <w:position w:val="3"/>
        </w:rPr>
      </w:pPr>
    </w:p>
    <w:p w14:paraId="104A1C0A" w14:textId="77777777" w:rsidR="002B4078" w:rsidRPr="002B4078" w:rsidRDefault="002B4078" w:rsidP="002B4078">
      <w:pPr>
        <w:contextualSpacing/>
        <w:rPr>
          <w:rFonts w:ascii="Times New Roman" w:hAnsi="Times New Roman" w:cs="Times New Roman"/>
          <w:noProof/>
          <w:color w:val="000000"/>
        </w:rPr>
      </w:pPr>
      <w:ins w:id="3" w:author="Donna Rice" w:date="2013-06-13T09:13:00Z">
        <w:r w:rsidRPr="002B4078">
          <w:rPr>
            <w:rFonts w:ascii="Times New Roman" w:hAnsi="Times New Roman" w:cs="Times New Roman"/>
            <w:noProof/>
            <w:color w:val="000000"/>
            <w:position w:val="3"/>
          </w:rPr>
          <w:t>23/</w:t>
        </w:r>
      </w:ins>
      <w:r w:rsidRPr="002B4078">
        <w:rPr>
          <w:rFonts w:ascii="Times New Roman" w:hAnsi="Times New Roman" w:cs="Times New Roman"/>
          <w:noProof/>
          <w:color w:val="000000"/>
          <w:position w:val="3"/>
        </w:rPr>
        <w:t>25  Appropriate</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and</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precise</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language</w:t>
      </w:r>
      <w:r w:rsidRPr="002B4078">
        <w:rPr>
          <w:rFonts w:ascii="Times New Roman" w:hAnsi="Times New Roman" w:cs="Times New Roman"/>
          <w:noProof/>
          <w:color w:val="000000"/>
        </w:rPr>
        <w:t> </w:t>
      </w:r>
    </w:p>
    <w:p w14:paraId="06225DEA" w14:textId="77777777" w:rsidR="002B4078" w:rsidRPr="002B4078" w:rsidRDefault="002B4078" w:rsidP="002B4078">
      <w:pPr>
        <w:contextualSpacing/>
        <w:rPr>
          <w:rFonts w:ascii="Times New Roman" w:hAnsi="Times New Roman" w:cs="Times New Roman"/>
          <w:noProof/>
          <w:color w:val="000000"/>
        </w:rPr>
      </w:pPr>
    </w:p>
    <w:p w14:paraId="6F7988E9" w14:textId="0BDCD1A2"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rPr>
        <w:t>25  Proper use of APA</w:t>
      </w:r>
    </w:p>
    <w:p w14:paraId="2486479C" w14:textId="77777777" w:rsidR="002B4078" w:rsidRPr="002B4078" w:rsidRDefault="002B4078" w:rsidP="002B4078">
      <w:pPr>
        <w:contextualSpacing/>
        <w:rPr>
          <w:rFonts w:ascii="Times New Roman" w:hAnsi="Times New Roman" w:cs="Times New Roman"/>
          <w:noProof/>
          <w:color w:val="000000"/>
          <w:position w:val="3"/>
        </w:rPr>
      </w:pPr>
    </w:p>
    <w:p w14:paraId="4E75F3FA" w14:textId="77777777" w:rsidR="002B4078" w:rsidRPr="002B4078" w:rsidRDefault="002B4078" w:rsidP="002B4078">
      <w:pPr>
        <w:contextualSpacing/>
        <w:rPr>
          <w:rFonts w:ascii="Times New Roman" w:hAnsi="Times New Roman" w:cs="Times New Roman"/>
          <w:noProof/>
          <w:color w:val="000000"/>
          <w:position w:val="3"/>
        </w:rPr>
      </w:pPr>
      <w:r w:rsidRPr="002B4078">
        <w:rPr>
          <w:rFonts w:ascii="Times New Roman" w:hAnsi="Times New Roman" w:cs="Times New Roman"/>
          <w:noProof/>
          <w:color w:val="000000"/>
          <w:position w:val="3"/>
        </w:rPr>
        <w:t>25  Clear</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divisions</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between</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the</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writer’s</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voice</w:t>
      </w:r>
      <w:r w:rsidRPr="002B4078">
        <w:rPr>
          <w:rFonts w:ascii="Times New Roman" w:hAnsi="Times New Roman" w:cs="Times New Roman"/>
          <w:noProof/>
          <w:color w:val="000000"/>
        </w:rPr>
        <w:t> </w:t>
      </w:r>
      <w:r w:rsidRPr="002B4078">
        <w:rPr>
          <w:rFonts w:ascii="Times New Roman" w:hAnsi="Times New Roman" w:cs="Times New Roman"/>
          <w:noProof/>
          <w:color w:val="000000"/>
          <w:position w:val="3"/>
        </w:rPr>
        <w:t>and the sources used to support claims</w:t>
      </w:r>
    </w:p>
    <w:p w14:paraId="1E1DA287" w14:textId="77777777" w:rsidR="002B4078" w:rsidRPr="002B4078" w:rsidRDefault="002B4078" w:rsidP="002B4078">
      <w:pPr>
        <w:contextualSpacing/>
        <w:rPr>
          <w:rFonts w:ascii="Times New Roman" w:hAnsi="Times New Roman" w:cs="Times New Roman"/>
          <w:noProof/>
          <w:color w:val="000000"/>
          <w:position w:val="3"/>
        </w:rPr>
      </w:pPr>
    </w:p>
    <w:p w14:paraId="71F0CD50" w14:textId="29E98DC7" w:rsidR="002B4078" w:rsidRPr="002B4078" w:rsidRDefault="00312F92" w:rsidP="002B4078">
      <w:pPr>
        <w:rPr>
          <w:rFonts w:ascii="Times New Roman" w:hAnsi="Times New Roman" w:cs="Times New Roman"/>
          <w:noProof/>
          <w:color w:val="000000"/>
          <w:position w:val="3"/>
        </w:rPr>
      </w:pPr>
      <w:ins w:id="4" w:author="Donna Rice" w:date="2013-09-08T11:54:00Z">
        <w:r>
          <w:rPr>
            <w:rFonts w:ascii="Times New Roman" w:hAnsi="Times New Roman" w:cs="Times New Roman"/>
            <w:noProof/>
            <w:color w:val="000000"/>
            <w:position w:val="3"/>
          </w:rPr>
          <w:t>23/</w:t>
        </w:r>
      </w:ins>
      <w:r w:rsidR="002B4078" w:rsidRPr="002B4078">
        <w:rPr>
          <w:rFonts w:ascii="Times New Roman" w:hAnsi="Times New Roman" w:cs="Times New Roman"/>
          <w:noProof/>
          <w:color w:val="000000"/>
          <w:position w:val="3"/>
        </w:rPr>
        <w:t>25  Consistent</w:t>
      </w:r>
      <w:r w:rsidR="002B4078" w:rsidRPr="002B4078">
        <w:rPr>
          <w:rFonts w:ascii="Times New Roman" w:hAnsi="Times New Roman" w:cs="Times New Roman"/>
          <w:noProof/>
          <w:color w:val="000000"/>
        </w:rPr>
        <w:t> </w:t>
      </w:r>
      <w:r w:rsidR="002B4078" w:rsidRPr="002B4078">
        <w:rPr>
          <w:rFonts w:ascii="Times New Roman" w:hAnsi="Times New Roman" w:cs="Times New Roman"/>
          <w:noProof/>
          <w:color w:val="000000"/>
          <w:position w:val="3"/>
        </w:rPr>
        <w:t>use</w:t>
      </w:r>
      <w:r w:rsidR="002B4078" w:rsidRPr="002B4078">
        <w:rPr>
          <w:rFonts w:ascii="Times New Roman" w:hAnsi="Times New Roman" w:cs="Times New Roman"/>
          <w:noProof/>
          <w:color w:val="000000"/>
        </w:rPr>
        <w:t> </w:t>
      </w:r>
      <w:r w:rsidR="002B4078" w:rsidRPr="002B4078">
        <w:rPr>
          <w:rFonts w:ascii="Times New Roman" w:hAnsi="Times New Roman" w:cs="Times New Roman"/>
          <w:noProof/>
          <w:color w:val="000000"/>
          <w:position w:val="3"/>
        </w:rPr>
        <w:t>of</w:t>
      </w:r>
      <w:r w:rsidR="002B4078" w:rsidRPr="002B4078">
        <w:rPr>
          <w:rFonts w:ascii="Times New Roman" w:hAnsi="Times New Roman" w:cs="Times New Roman"/>
          <w:noProof/>
          <w:color w:val="000000"/>
        </w:rPr>
        <w:t> </w:t>
      </w:r>
      <w:r w:rsidR="002B4078" w:rsidRPr="002B4078">
        <w:rPr>
          <w:rFonts w:ascii="Times New Roman" w:hAnsi="Times New Roman" w:cs="Times New Roman"/>
          <w:noProof/>
          <w:color w:val="000000"/>
          <w:position w:val="3"/>
        </w:rPr>
        <w:t>standard</w:t>
      </w:r>
      <w:r w:rsidR="002B4078" w:rsidRPr="002B4078">
        <w:rPr>
          <w:rFonts w:ascii="Times New Roman" w:hAnsi="Times New Roman" w:cs="Times New Roman"/>
          <w:noProof/>
          <w:color w:val="000000"/>
        </w:rPr>
        <w:t> </w:t>
      </w:r>
      <w:r w:rsidR="002B4078" w:rsidRPr="002B4078">
        <w:rPr>
          <w:rFonts w:ascii="Times New Roman" w:hAnsi="Times New Roman" w:cs="Times New Roman"/>
          <w:noProof/>
          <w:color w:val="000000"/>
          <w:position w:val="3"/>
        </w:rPr>
        <w:t xml:space="preserve">American English in grammar and punctuation </w:t>
      </w:r>
    </w:p>
    <w:p w14:paraId="3E015FB6" w14:textId="77777777" w:rsidR="002B4078" w:rsidRPr="002B4078" w:rsidRDefault="002B4078" w:rsidP="002B4078">
      <w:pPr>
        <w:rPr>
          <w:rFonts w:ascii="Times New Roman" w:hAnsi="Times New Roman" w:cs="Times New Roman"/>
          <w:noProof/>
          <w:color w:val="000000"/>
          <w:position w:val="3"/>
        </w:rPr>
      </w:pPr>
    </w:p>
    <w:p w14:paraId="55C1A773" w14:textId="567967B2" w:rsidR="002B4078" w:rsidRPr="002B4078" w:rsidRDefault="00312F92" w:rsidP="002B4078">
      <w:pPr>
        <w:rPr>
          <w:rFonts w:ascii="Times New Roman" w:hAnsi="Times New Roman" w:cs="Times New Roman"/>
          <w:noProof/>
          <w:color w:val="000000"/>
          <w:position w:val="3"/>
        </w:rPr>
      </w:pPr>
      <w:ins w:id="5" w:author="Donna Rice" w:date="2013-06-13T09:13:00Z">
        <w:r>
          <w:rPr>
            <w:rFonts w:ascii="Times New Roman" w:hAnsi="Times New Roman" w:cs="Times New Roman"/>
            <w:noProof/>
            <w:color w:val="000000"/>
            <w:position w:val="3"/>
          </w:rPr>
          <w:t>96</w:t>
        </w:r>
        <w:r w:rsidR="002B4078" w:rsidRPr="002B4078">
          <w:rPr>
            <w:rFonts w:ascii="Times New Roman" w:hAnsi="Times New Roman" w:cs="Times New Roman"/>
            <w:noProof/>
            <w:color w:val="000000"/>
            <w:position w:val="3"/>
          </w:rPr>
          <w:t>/</w:t>
        </w:r>
      </w:ins>
      <w:r w:rsidR="002B4078" w:rsidRPr="002B4078">
        <w:rPr>
          <w:rFonts w:ascii="Times New Roman" w:hAnsi="Times New Roman" w:cs="Times New Roman"/>
          <w:noProof/>
          <w:color w:val="000000"/>
          <w:position w:val="3"/>
        </w:rPr>
        <w:t>100  Total</w:t>
      </w:r>
    </w:p>
    <w:p w14:paraId="0141DAEC" w14:textId="77777777" w:rsidR="002B4078" w:rsidRPr="002B4078" w:rsidRDefault="002B4078" w:rsidP="002B4078">
      <w:pPr>
        <w:rPr>
          <w:rFonts w:ascii="Times New Roman" w:hAnsi="Times New Roman" w:cs="Times New Roman"/>
        </w:rPr>
      </w:pPr>
    </w:p>
    <w:p w14:paraId="20C0E3D1" w14:textId="77777777" w:rsidR="00EF659F" w:rsidRPr="00CE1DBD" w:rsidRDefault="00EF659F" w:rsidP="0077253D">
      <w:pPr>
        <w:ind w:left="720"/>
        <w:contextualSpacing/>
        <w:rPr>
          <w:rFonts w:ascii="Times New Roman" w:eastAsia="Times New Roman" w:hAnsi="Times New Roman" w:cs="Times New Roman"/>
          <w:bCs/>
        </w:rPr>
      </w:pPr>
    </w:p>
    <w:p w14:paraId="42976CBF" w14:textId="77777777" w:rsidR="00140899" w:rsidRPr="00CE1DBD" w:rsidRDefault="00140899" w:rsidP="0077253D">
      <w:pPr>
        <w:ind w:left="720"/>
        <w:contextualSpacing/>
        <w:rPr>
          <w:rFonts w:ascii="Times New Roman" w:eastAsia="Times New Roman" w:hAnsi="Times New Roman" w:cs="Times New Roman"/>
          <w:bCs/>
        </w:rPr>
      </w:pPr>
    </w:p>
    <w:p w14:paraId="4633BF91" w14:textId="77777777" w:rsidR="00140899" w:rsidRPr="00CE1DBD" w:rsidRDefault="00140899" w:rsidP="0077253D">
      <w:pPr>
        <w:ind w:left="720"/>
        <w:contextualSpacing/>
        <w:rPr>
          <w:rFonts w:ascii="Times New Roman" w:eastAsia="Times New Roman" w:hAnsi="Times New Roman" w:cs="Times New Roman"/>
          <w:bCs/>
        </w:rPr>
      </w:pPr>
    </w:p>
    <w:p w14:paraId="4A48F1E5" w14:textId="77777777" w:rsidR="00140899" w:rsidRPr="00CE1DBD" w:rsidRDefault="00140899" w:rsidP="0077253D">
      <w:pPr>
        <w:ind w:left="720"/>
        <w:contextualSpacing/>
        <w:rPr>
          <w:rFonts w:ascii="Times New Roman" w:eastAsia="Times New Roman" w:hAnsi="Times New Roman" w:cs="Times New Roman"/>
          <w:bCs/>
        </w:rPr>
      </w:pPr>
    </w:p>
    <w:p w14:paraId="6B74BE52" w14:textId="77777777" w:rsidR="00140899" w:rsidRPr="00CE1DBD" w:rsidRDefault="00140899" w:rsidP="0077253D">
      <w:pPr>
        <w:ind w:left="720"/>
        <w:contextualSpacing/>
        <w:rPr>
          <w:rFonts w:ascii="Times New Roman" w:eastAsia="Times New Roman" w:hAnsi="Times New Roman" w:cs="Times New Roman"/>
          <w:bCs/>
        </w:rPr>
      </w:pPr>
    </w:p>
    <w:p w14:paraId="78B651B6" w14:textId="77777777" w:rsidR="00140899" w:rsidRPr="00CE1DBD" w:rsidRDefault="00140899" w:rsidP="0077253D">
      <w:pPr>
        <w:ind w:left="720"/>
        <w:contextualSpacing/>
        <w:rPr>
          <w:rFonts w:ascii="Times New Roman" w:eastAsia="Times New Roman" w:hAnsi="Times New Roman" w:cs="Times New Roman"/>
          <w:bCs/>
        </w:rPr>
      </w:pPr>
    </w:p>
    <w:p w14:paraId="0569B220" w14:textId="77777777" w:rsidR="00140899" w:rsidRPr="00CE1DBD" w:rsidRDefault="00140899" w:rsidP="0077253D">
      <w:pPr>
        <w:ind w:left="720"/>
        <w:contextualSpacing/>
        <w:rPr>
          <w:rFonts w:ascii="Times New Roman" w:eastAsia="Times New Roman" w:hAnsi="Times New Roman" w:cs="Times New Roman"/>
          <w:bCs/>
        </w:rPr>
      </w:pPr>
    </w:p>
    <w:p w14:paraId="42E3249B" w14:textId="77777777" w:rsidR="00140899" w:rsidRPr="00CE1DBD" w:rsidRDefault="00140899" w:rsidP="0077253D">
      <w:pPr>
        <w:ind w:left="720"/>
        <w:contextualSpacing/>
        <w:rPr>
          <w:rFonts w:ascii="Times New Roman" w:eastAsia="Times New Roman" w:hAnsi="Times New Roman" w:cs="Times New Roman"/>
          <w:bCs/>
        </w:rPr>
      </w:pPr>
    </w:p>
    <w:p w14:paraId="21B9A328" w14:textId="77777777" w:rsidR="00140899" w:rsidRPr="00CE1DBD" w:rsidRDefault="00140899" w:rsidP="0077253D">
      <w:pPr>
        <w:ind w:left="720"/>
        <w:contextualSpacing/>
        <w:rPr>
          <w:rFonts w:ascii="Times New Roman" w:eastAsia="Times New Roman" w:hAnsi="Times New Roman" w:cs="Times New Roman"/>
          <w:bCs/>
        </w:rPr>
      </w:pPr>
    </w:p>
    <w:p w14:paraId="69B4F598" w14:textId="77777777" w:rsidR="00140899" w:rsidRPr="00CE1DBD" w:rsidRDefault="00140899" w:rsidP="0077253D">
      <w:pPr>
        <w:ind w:left="720"/>
        <w:contextualSpacing/>
        <w:rPr>
          <w:rFonts w:ascii="Times New Roman" w:eastAsia="Times New Roman" w:hAnsi="Times New Roman" w:cs="Times New Roman"/>
          <w:bCs/>
        </w:rPr>
      </w:pPr>
    </w:p>
    <w:p w14:paraId="5E3EADAC" w14:textId="77777777" w:rsidR="00140899" w:rsidRPr="00CE1DBD" w:rsidRDefault="00140899" w:rsidP="0077253D">
      <w:pPr>
        <w:ind w:left="720"/>
        <w:contextualSpacing/>
        <w:rPr>
          <w:rFonts w:ascii="Times New Roman" w:eastAsia="Times New Roman" w:hAnsi="Times New Roman" w:cs="Times New Roman"/>
          <w:bCs/>
        </w:rPr>
      </w:pPr>
    </w:p>
    <w:p w14:paraId="25997714" w14:textId="77777777" w:rsidR="00140899" w:rsidRPr="00CE1DBD" w:rsidRDefault="00140899" w:rsidP="0077253D">
      <w:pPr>
        <w:ind w:left="720"/>
        <w:contextualSpacing/>
        <w:rPr>
          <w:rFonts w:ascii="Times New Roman" w:eastAsia="Times New Roman" w:hAnsi="Times New Roman" w:cs="Times New Roman"/>
          <w:bCs/>
        </w:rPr>
      </w:pPr>
    </w:p>
    <w:p w14:paraId="0B79FAB5" w14:textId="77777777" w:rsidR="00140899" w:rsidRPr="00CE1DBD" w:rsidRDefault="00140899" w:rsidP="0077253D">
      <w:pPr>
        <w:ind w:left="720"/>
        <w:contextualSpacing/>
        <w:rPr>
          <w:rFonts w:ascii="Times New Roman" w:eastAsia="Times New Roman" w:hAnsi="Times New Roman" w:cs="Times New Roman"/>
          <w:bCs/>
        </w:rPr>
      </w:pPr>
    </w:p>
    <w:p w14:paraId="6193AD52" w14:textId="77777777" w:rsidR="00140899" w:rsidRPr="00CE1DBD" w:rsidRDefault="00140899" w:rsidP="0077253D">
      <w:pPr>
        <w:ind w:left="720"/>
        <w:contextualSpacing/>
        <w:rPr>
          <w:rFonts w:ascii="Times New Roman" w:eastAsia="Times New Roman" w:hAnsi="Times New Roman" w:cs="Times New Roman"/>
          <w:bCs/>
        </w:rPr>
      </w:pPr>
    </w:p>
    <w:p w14:paraId="796D0C23" w14:textId="77777777" w:rsidR="00140899" w:rsidRPr="00CE1DBD" w:rsidRDefault="00140899" w:rsidP="0077253D">
      <w:pPr>
        <w:ind w:left="720"/>
        <w:contextualSpacing/>
        <w:rPr>
          <w:rFonts w:ascii="Times New Roman" w:eastAsia="Times New Roman" w:hAnsi="Times New Roman" w:cs="Times New Roman"/>
          <w:bCs/>
        </w:rPr>
      </w:pPr>
    </w:p>
    <w:p w14:paraId="67778363" w14:textId="77777777" w:rsidR="00140899" w:rsidRPr="00CE1DBD" w:rsidRDefault="00140899" w:rsidP="0077253D">
      <w:pPr>
        <w:ind w:left="720"/>
        <w:contextualSpacing/>
        <w:rPr>
          <w:rFonts w:ascii="Times New Roman" w:eastAsia="Times New Roman" w:hAnsi="Times New Roman" w:cs="Times New Roman"/>
          <w:bCs/>
        </w:rPr>
      </w:pPr>
    </w:p>
    <w:p w14:paraId="6EF863B9" w14:textId="77777777" w:rsidR="00140899" w:rsidRPr="00CE1DBD" w:rsidRDefault="00140899" w:rsidP="0077253D">
      <w:pPr>
        <w:ind w:left="720"/>
        <w:contextualSpacing/>
        <w:rPr>
          <w:rFonts w:ascii="Times New Roman" w:eastAsia="Times New Roman" w:hAnsi="Times New Roman" w:cs="Times New Roman"/>
          <w:bCs/>
        </w:rPr>
      </w:pPr>
    </w:p>
    <w:p w14:paraId="4A16AC96" w14:textId="2A9DEFEB" w:rsidR="00140899" w:rsidRPr="00CE1DBD" w:rsidRDefault="00140899" w:rsidP="00140899">
      <w:pPr>
        <w:spacing w:line="480" w:lineRule="auto"/>
        <w:ind w:left="720"/>
        <w:contextualSpacing/>
        <w:jc w:val="center"/>
        <w:rPr>
          <w:rFonts w:ascii="Times New Roman" w:eastAsia="Times New Roman" w:hAnsi="Times New Roman" w:cs="Times New Roman"/>
          <w:bCs/>
        </w:rPr>
      </w:pPr>
      <w:r w:rsidRPr="00CE1DBD">
        <w:rPr>
          <w:rFonts w:ascii="Times New Roman" w:eastAsia="Times New Roman" w:hAnsi="Times New Roman" w:cs="Times New Roman"/>
          <w:bCs/>
        </w:rPr>
        <w:t xml:space="preserve">Characteristics of </w:t>
      </w:r>
      <w:r w:rsidR="00244111" w:rsidRPr="00CE1DBD">
        <w:rPr>
          <w:rFonts w:ascii="Times New Roman" w:eastAsia="Times New Roman" w:hAnsi="Times New Roman" w:cs="Times New Roman"/>
          <w:bCs/>
        </w:rPr>
        <w:t>Research Problems</w:t>
      </w:r>
    </w:p>
    <w:p w14:paraId="1310B484" w14:textId="62C85E23" w:rsidR="00140899" w:rsidRPr="00CE1DBD" w:rsidRDefault="00140899" w:rsidP="00140899">
      <w:pPr>
        <w:spacing w:line="480" w:lineRule="auto"/>
        <w:ind w:left="720"/>
        <w:contextualSpacing/>
        <w:jc w:val="center"/>
        <w:rPr>
          <w:rFonts w:ascii="Times New Roman" w:eastAsia="Times New Roman" w:hAnsi="Times New Roman" w:cs="Times New Roman"/>
          <w:bCs/>
        </w:rPr>
      </w:pPr>
      <w:r w:rsidRPr="00CE1DBD">
        <w:rPr>
          <w:rFonts w:ascii="Times New Roman" w:eastAsia="Times New Roman" w:hAnsi="Times New Roman" w:cs="Times New Roman"/>
          <w:bCs/>
        </w:rPr>
        <w:t>Michael Higley-Vance</w:t>
      </w:r>
    </w:p>
    <w:p w14:paraId="02E9EA26" w14:textId="3BD0569C" w:rsidR="00140899" w:rsidRPr="00CE1DBD" w:rsidRDefault="00140899" w:rsidP="00140899">
      <w:pPr>
        <w:spacing w:line="480" w:lineRule="auto"/>
        <w:ind w:left="720"/>
        <w:contextualSpacing/>
        <w:jc w:val="center"/>
        <w:rPr>
          <w:rFonts w:ascii="Times New Roman" w:hAnsi="Times New Roman" w:cs="Times New Roman"/>
        </w:rPr>
      </w:pPr>
      <w:r w:rsidRPr="00CE1DBD">
        <w:rPr>
          <w:rFonts w:ascii="Times New Roman" w:eastAsia="Times New Roman" w:hAnsi="Times New Roman" w:cs="Times New Roman"/>
          <w:bCs/>
        </w:rPr>
        <w:t>Northcentral University</w:t>
      </w:r>
    </w:p>
    <w:p w14:paraId="22F082EC" w14:textId="77777777" w:rsidR="00EF659F" w:rsidRPr="00CE1DBD" w:rsidRDefault="00EF659F" w:rsidP="0077253D">
      <w:pPr>
        <w:ind w:left="720"/>
        <w:contextualSpacing/>
        <w:rPr>
          <w:rFonts w:ascii="Times New Roman" w:hAnsi="Times New Roman" w:cs="Times New Roman"/>
        </w:rPr>
      </w:pPr>
    </w:p>
    <w:p w14:paraId="7FDB61D6" w14:textId="77777777" w:rsidR="00EF659F" w:rsidRPr="00CE1DBD" w:rsidRDefault="00EF659F" w:rsidP="0077253D">
      <w:pPr>
        <w:ind w:left="720"/>
        <w:contextualSpacing/>
        <w:rPr>
          <w:rFonts w:ascii="Times New Roman" w:hAnsi="Times New Roman" w:cs="Times New Roman"/>
        </w:rPr>
      </w:pPr>
    </w:p>
    <w:p w14:paraId="1E45413C" w14:textId="77777777" w:rsidR="00EF659F" w:rsidRPr="00CE1DBD" w:rsidRDefault="00EF659F" w:rsidP="0077253D">
      <w:pPr>
        <w:ind w:left="720"/>
        <w:contextualSpacing/>
        <w:rPr>
          <w:rFonts w:ascii="Times New Roman" w:hAnsi="Times New Roman" w:cs="Times New Roman"/>
        </w:rPr>
      </w:pPr>
    </w:p>
    <w:p w14:paraId="1F0023E1" w14:textId="77777777" w:rsidR="00140899" w:rsidRPr="00CE1DBD" w:rsidRDefault="00140899" w:rsidP="0077253D">
      <w:pPr>
        <w:ind w:left="720"/>
        <w:contextualSpacing/>
        <w:rPr>
          <w:rFonts w:ascii="Times New Roman" w:hAnsi="Times New Roman" w:cs="Times New Roman"/>
        </w:rPr>
      </w:pPr>
    </w:p>
    <w:p w14:paraId="636D32D9" w14:textId="77777777" w:rsidR="00140899" w:rsidRPr="00CE1DBD" w:rsidRDefault="00140899" w:rsidP="0077253D">
      <w:pPr>
        <w:ind w:left="720"/>
        <w:contextualSpacing/>
        <w:rPr>
          <w:rFonts w:ascii="Times New Roman" w:hAnsi="Times New Roman" w:cs="Times New Roman"/>
        </w:rPr>
      </w:pPr>
    </w:p>
    <w:p w14:paraId="6F448CF0" w14:textId="77777777" w:rsidR="00140899" w:rsidRPr="00CE1DBD" w:rsidRDefault="00140899" w:rsidP="0077253D">
      <w:pPr>
        <w:ind w:left="720"/>
        <w:contextualSpacing/>
        <w:rPr>
          <w:rFonts w:ascii="Times New Roman" w:hAnsi="Times New Roman" w:cs="Times New Roman"/>
        </w:rPr>
      </w:pPr>
    </w:p>
    <w:p w14:paraId="33DFD8C9" w14:textId="77777777" w:rsidR="00140899" w:rsidRPr="00CE1DBD" w:rsidRDefault="00140899" w:rsidP="0077253D">
      <w:pPr>
        <w:ind w:left="720"/>
        <w:contextualSpacing/>
        <w:rPr>
          <w:rFonts w:ascii="Times New Roman" w:hAnsi="Times New Roman" w:cs="Times New Roman"/>
        </w:rPr>
      </w:pPr>
    </w:p>
    <w:p w14:paraId="2D8C6BC4" w14:textId="77777777" w:rsidR="00140899" w:rsidRPr="00CE1DBD" w:rsidRDefault="00140899" w:rsidP="0077253D">
      <w:pPr>
        <w:ind w:left="720"/>
        <w:contextualSpacing/>
        <w:rPr>
          <w:rFonts w:ascii="Times New Roman" w:hAnsi="Times New Roman" w:cs="Times New Roman"/>
        </w:rPr>
      </w:pPr>
    </w:p>
    <w:p w14:paraId="7F0F0262" w14:textId="77777777" w:rsidR="00140899" w:rsidRPr="00CE1DBD" w:rsidRDefault="00140899" w:rsidP="0077253D">
      <w:pPr>
        <w:ind w:left="720"/>
        <w:contextualSpacing/>
        <w:rPr>
          <w:rFonts w:ascii="Times New Roman" w:hAnsi="Times New Roman" w:cs="Times New Roman"/>
        </w:rPr>
      </w:pPr>
    </w:p>
    <w:p w14:paraId="7DDB750A" w14:textId="77777777" w:rsidR="00140899" w:rsidRPr="00CE1DBD" w:rsidRDefault="00140899" w:rsidP="0077253D">
      <w:pPr>
        <w:ind w:left="720"/>
        <w:contextualSpacing/>
        <w:rPr>
          <w:rFonts w:ascii="Times New Roman" w:hAnsi="Times New Roman" w:cs="Times New Roman"/>
        </w:rPr>
      </w:pPr>
    </w:p>
    <w:p w14:paraId="6726022F" w14:textId="77777777" w:rsidR="00140899" w:rsidRPr="00CE1DBD" w:rsidRDefault="00140899" w:rsidP="0077253D">
      <w:pPr>
        <w:ind w:left="720"/>
        <w:contextualSpacing/>
        <w:rPr>
          <w:rFonts w:ascii="Times New Roman" w:hAnsi="Times New Roman" w:cs="Times New Roman"/>
        </w:rPr>
      </w:pPr>
    </w:p>
    <w:p w14:paraId="382EA129" w14:textId="77777777" w:rsidR="00140899" w:rsidRPr="00CE1DBD" w:rsidRDefault="00140899" w:rsidP="0077253D">
      <w:pPr>
        <w:ind w:left="720"/>
        <w:contextualSpacing/>
        <w:rPr>
          <w:rFonts w:ascii="Times New Roman" w:hAnsi="Times New Roman" w:cs="Times New Roman"/>
        </w:rPr>
      </w:pPr>
    </w:p>
    <w:p w14:paraId="6FE984CC" w14:textId="77777777" w:rsidR="00140899" w:rsidRPr="00CE1DBD" w:rsidRDefault="00140899" w:rsidP="0077253D">
      <w:pPr>
        <w:ind w:left="720"/>
        <w:contextualSpacing/>
        <w:rPr>
          <w:rFonts w:ascii="Times New Roman" w:hAnsi="Times New Roman" w:cs="Times New Roman"/>
        </w:rPr>
      </w:pPr>
    </w:p>
    <w:p w14:paraId="6C987D51" w14:textId="77777777" w:rsidR="00140899" w:rsidRPr="00CE1DBD" w:rsidRDefault="00140899" w:rsidP="0077253D">
      <w:pPr>
        <w:ind w:left="720"/>
        <w:contextualSpacing/>
        <w:rPr>
          <w:rFonts w:ascii="Times New Roman" w:hAnsi="Times New Roman" w:cs="Times New Roman"/>
        </w:rPr>
      </w:pPr>
    </w:p>
    <w:p w14:paraId="310C8C54" w14:textId="77777777" w:rsidR="00140899" w:rsidRPr="00CE1DBD" w:rsidRDefault="00140899" w:rsidP="0077253D">
      <w:pPr>
        <w:ind w:left="720"/>
        <w:contextualSpacing/>
        <w:rPr>
          <w:rFonts w:ascii="Times New Roman" w:hAnsi="Times New Roman" w:cs="Times New Roman"/>
        </w:rPr>
      </w:pPr>
    </w:p>
    <w:p w14:paraId="49704EC1" w14:textId="77777777" w:rsidR="00140899" w:rsidRPr="00CE1DBD" w:rsidRDefault="00140899" w:rsidP="0077253D">
      <w:pPr>
        <w:ind w:left="720"/>
        <w:contextualSpacing/>
        <w:rPr>
          <w:rFonts w:ascii="Times New Roman" w:hAnsi="Times New Roman" w:cs="Times New Roman"/>
        </w:rPr>
      </w:pPr>
    </w:p>
    <w:p w14:paraId="748A0C97" w14:textId="77777777" w:rsidR="00140899" w:rsidRPr="00CE1DBD" w:rsidRDefault="00140899" w:rsidP="0077253D">
      <w:pPr>
        <w:ind w:left="720"/>
        <w:contextualSpacing/>
        <w:rPr>
          <w:rFonts w:ascii="Times New Roman" w:hAnsi="Times New Roman" w:cs="Times New Roman"/>
        </w:rPr>
      </w:pPr>
    </w:p>
    <w:p w14:paraId="7427DEEF" w14:textId="1B3ABCD1" w:rsidR="00240C2B" w:rsidRPr="00CE1DBD" w:rsidRDefault="00140899" w:rsidP="005802EE">
      <w:pPr>
        <w:spacing w:line="480" w:lineRule="auto"/>
        <w:contextualSpacing/>
        <w:jc w:val="center"/>
        <w:rPr>
          <w:rFonts w:ascii="Times New Roman" w:hAnsi="Times New Roman" w:cs="Times New Roman"/>
          <w:b/>
        </w:rPr>
      </w:pPr>
      <w:r w:rsidRPr="00CE1DBD">
        <w:rPr>
          <w:rFonts w:ascii="Times New Roman" w:hAnsi="Times New Roman" w:cs="Times New Roman"/>
          <w:b/>
        </w:rPr>
        <w:t xml:space="preserve">Characteristics of </w:t>
      </w:r>
      <w:r w:rsidR="00244111" w:rsidRPr="00CE1DBD">
        <w:rPr>
          <w:rFonts w:ascii="Times New Roman" w:hAnsi="Times New Roman" w:cs="Times New Roman"/>
          <w:b/>
        </w:rPr>
        <w:t>Research Problems</w:t>
      </w:r>
    </w:p>
    <w:p w14:paraId="3AC706D8" w14:textId="6641AAB8" w:rsidR="009F2675" w:rsidRPr="00CE1DBD" w:rsidRDefault="00645D2D"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Educational institutions around the world are ro</w:t>
      </w:r>
      <w:r w:rsidR="00BF7052" w:rsidRPr="00CE1DBD">
        <w:rPr>
          <w:rFonts w:ascii="Times New Roman" w:hAnsi="Times New Roman" w:cs="Times New Roman"/>
        </w:rPr>
        <w:t xml:space="preserve">oted in the foundation of the quality, fidelity, intensity, and consistency of </w:t>
      </w:r>
      <w:r w:rsidRPr="00CE1DBD">
        <w:rPr>
          <w:rFonts w:ascii="Times New Roman" w:hAnsi="Times New Roman" w:cs="Times New Roman"/>
        </w:rPr>
        <w:t xml:space="preserve">scholarly research.  </w:t>
      </w:r>
      <w:r w:rsidR="00D316C5" w:rsidRPr="00CE1DBD">
        <w:rPr>
          <w:rFonts w:ascii="Times New Roman" w:hAnsi="Times New Roman" w:cs="Times New Roman"/>
        </w:rPr>
        <w:t>According to Leedy and Ormrod (2010) research begins with a problem</w:t>
      </w:r>
      <w:r w:rsidR="0013226C" w:rsidRPr="00CE1DBD">
        <w:rPr>
          <w:rFonts w:ascii="Times New Roman" w:hAnsi="Times New Roman" w:cs="Times New Roman"/>
        </w:rPr>
        <w:t xml:space="preserve"> or question.  Sound research problem statements describe a problem in a clear and concise way allowing the reader to understand its ultimate purpose, how the research compares to the literature, and why the research is worthy of time and effort.  </w:t>
      </w:r>
      <w:r w:rsidR="009F2675" w:rsidRPr="00CE1DBD">
        <w:rPr>
          <w:rFonts w:ascii="Times New Roman" w:hAnsi="Times New Roman" w:cs="Times New Roman"/>
        </w:rPr>
        <w:t xml:space="preserve">The purpose of this paper is to </w:t>
      </w:r>
      <w:r w:rsidR="00244111" w:rsidRPr="00CE1DBD">
        <w:rPr>
          <w:rFonts w:ascii="Times New Roman" w:hAnsi="Times New Roman" w:cs="Times New Roman"/>
        </w:rPr>
        <w:t>describe</w:t>
      </w:r>
      <w:r w:rsidR="009F2675" w:rsidRPr="00CE1DBD">
        <w:rPr>
          <w:rFonts w:ascii="Times New Roman" w:hAnsi="Times New Roman" w:cs="Times New Roman"/>
        </w:rPr>
        <w:t xml:space="preserve"> the </w:t>
      </w:r>
      <w:r w:rsidR="00244111" w:rsidRPr="00CE1DBD">
        <w:rPr>
          <w:rFonts w:ascii="Times New Roman" w:hAnsi="Times New Roman" w:cs="Times New Roman"/>
        </w:rPr>
        <w:t xml:space="preserve">unique </w:t>
      </w:r>
      <w:r w:rsidR="009F2675" w:rsidRPr="00CE1DBD">
        <w:rPr>
          <w:rFonts w:ascii="Times New Roman" w:hAnsi="Times New Roman" w:cs="Times New Roman"/>
        </w:rPr>
        <w:t>characteris</w:t>
      </w:r>
      <w:r w:rsidR="00244111" w:rsidRPr="00CE1DBD">
        <w:rPr>
          <w:rFonts w:ascii="Times New Roman" w:hAnsi="Times New Roman" w:cs="Times New Roman"/>
        </w:rPr>
        <w:t xml:space="preserve">tics of a research problem and </w:t>
      </w:r>
      <w:r w:rsidR="00DA56AC" w:rsidRPr="00CE1DBD">
        <w:rPr>
          <w:rFonts w:ascii="Times New Roman" w:hAnsi="Times New Roman" w:cs="Times New Roman"/>
        </w:rPr>
        <w:t>highlight</w:t>
      </w:r>
      <w:r w:rsidR="00244111" w:rsidRPr="00CE1DBD">
        <w:rPr>
          <w:rFonts w:ascii="Times New Roman" w:hAnsi="Times New Roman" w:cs="Times New Roman"/>
        </w:rPr>
        <w:t xml:space="preserve"> (a) </w:t>
      </w:r>
      <w:r w:rsidR="00E25D23" w:rsidRPr="00CE1DBD">
        <w:rPr>
          <w:rFonts w:ascii="Times New Roman" w:hAnsi="Times New Roman" w:cs="Times New Roman"/>
        </w:rPr>
        <w:t>what determines a researchable problem, (b) the components of</w:t>
      </w:r>
      <w:r w:rsidR="00CA6FEF" w:rsidRPr="00CE1DBD">
        <w:rPr>
          <w:rFonts w:ascii="Times New Roman" w:hAnsi="Times New Roman" w:cs="Times New Roman"/>
        </w:rPr>
        <w:t xml:space="preserve"> a well-formed statement of the p</w:t>
      </w:r>
      <w:r w:rsidR="00E25D23" w:rsidRPr="00CE1DBD">
        <w:rPr>
          <w:rFonts w:ascii="Times New Roman" w:hAnsi="Times New Roman" w:cs="Times New Roman"/>
        </w:rPr>
        <w:t xml:space="preserve">roblem, and (c) what constitutes a sound framework for the need of the </w:t>
      </w:r>
      <w:r w:rsidR="00D07F00" w:rsidRPr="00CE1DBD">
        <w:rPr>
          <w:rFonts w:ascii="Times New Roman" w:hAnsi="Times New Roman" w:cs="Times New Roman"/>
        </w:rPr>
        <w:t xml:space="preserve">research </w:t>
      </w:r>
      <w:r w:rsidR="00E25D23" w:rsidRPr="00CE1DBD">
        <w:rPr>
          <w:rFonts w:ascii="Times New Roman" w:hAnsi="Times New Roman" w:cs="Times New Roman"/>
        </w:rPr>
        <w:t>study.</w:t>
      </w:r>
    </w:p>
    <w:p w14:paraId="5944501D" w14:textId="74A99C11" w:rsidR="00D07F00" w:rsidRPr="00CE1DBD" w:rsidRDefault="00F1421F" w:rsidP="005802EE">
      <w:pPr>
        <w:spacing w:line="480" w:lineRule="auto"/>
        <w:contextualSpacing/>
        <w:rPr>
          <w:rFonts w:ascii="Times New Roman" w:hAnsi="Times New Roman" w:cs="Times New Roman"/>
        </w:rPr>
      </w:pPr>
      <w:r w:rsidRPr="00CE1DBD">
        <w:rPr>
          <w:rFonts w:ascii="Times New Roman" w:hAnsi="Times New Roman" w:cs="Times New Roman"/>
          <w:b/>
        </w:rPr>
        <w:t xml:space="preserve">A </w:t>
      </w:r>
      <w:r w:rsidR="00D07F00" w:rsidRPr="00CE1DBD">
        <w:rPr>
          <w:rFonts w:ascii="Times New Roman" w:hAnsi="Times New Roman" w:cs="Times New Roman"/>
          <w:b/>
        </w:rPr>
        <w:t>Research</w:t>
      </w:r>
      <w:r w:rsidRPr="00CE1DBD">
        <w:rPr>
          <w:rFonts w:ascii="Times New Roman" w:hAnsi="Times New Roman" w:cs="Times New Roman"/>
          <w:b/>
        </w:rPr>
        <w:t>able</w:t>
      </w:r>
      <w:r w:rsidR="00D07F00" w:rsidRPr="00CE1DBD">
        <w:rPr>
          <w:rFonts w:ascii="Times New Roman" w:hAnsi="Times New Roman" w:cs="Times New Roman"/>
          <w:b/>
        </w:rPr>
        <w:t xml:space="preserve"> Problem</w:t>
      </w:r>
    </w:p>
    <w:p w14:paraId="5528751A" w14:textId="42413D9F" w:rsidR="00240C2B" w:rsidRPr="00CE1DBD" w:rsidRDefault="002B7592"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 xml:space="preserve">A good research problem should </w:t>
      </w:r>
      <w:r w:rsidR="00100F3A" w:rsidRPr="00CE1DBD">
        <w:rPr>
          <w:rFonts w:ascii="Times New Roman" w:hAnsi="Times New Roman" w:cs="Times New Roman"/>
        </w:rPr>
        <w:t>start with identifying an appropriate question</w:t>
      </w:r>
      <w:r w:rsidRPr="00CE1DBD">
        <w:rPr>
          <w:rFonts w:ascii="Times New Roman" w:hAnsi="Times New Roman" w:cs="Times New Roman"/>
        </w:rPr>
        <w:t xml:space="preserve">, </w:t>
      </w:r>
      <w:r w:rsidR="008210E1" w:rsidRPr="00CE1DBD">
        <w:rPr>
          <w:rFonts w:ascii="Times New Roman" w:hAnsi="Times New Roman" w:cs="Times New Roman"/>
        </w:rPr>
        <w:t xml:space="preserve">make a significant </w:t>
      </w:r>
      <w:r w:rsidR="002D05F8" w:rsidRPr="00CE1DBD">
        <w:rPr>
          <w:rFonts w:ascii="Times New Roman" w:hAnsi="Times New Roman" w:cs="Times New Roman"/>
        </w:rPr>
        <w:t>contribution, advance the field of study,</w:t>
      </w:r>
      <w:r w:rsidR="00100F3A" w:rsidRPr="00CE1DBD">
        <w:rPr>
          <w:rFonts w:ascii="Times New Roman" w:hAnsi="Times New Roman" w:cs="Times New Roman"/>
        </w:rPr>
        <w:t xml:space="preserve"> and </w:t>
      </w:r>
      <w:r w:rsidR="008210E1" w:rsidRPr="00CE1DBD">
        <w:rPr>
          <w:rFonts w:ascii="Times New Roman" w:hAnsi="Times New Roman" w:cs="Times New Roman"/>
        </w:rPr>
        <w:t xml:space="preserve">require interpretation of collected data (Leedy &amp; Ormrod, </w:t>
      </w:r>
      <w:r w:rsidRPr="00CE1DBD">
        <w:rPr>
          <w:rFonts w:ascii="Times New Roman" w:hAnsi="Times New Roman" w:cs="Times New Roman"/>
        </w:rPr>
        <w:t>2010)</w:t>
      </w:r>
      <w:r w:rsidR="008210E1" w:rsidRPr="00CE1DBD">
        <w:rPr>
          <w:rFonts w:ascii="Times New Roman" w:hAnsi="Times New Roman" w:cs="Times New Roman"/>
        </w:rPr>
        <w:t>.</w:t>
      </w:r>
      <w:r w:rsidR="00645D2D" w:rsidRPr="00CE1DBD">
        <w:rPr>
          <w:rFonts w:ascii="Times New Roman" w:hAnsi="Times New Roman" w:cs="Times New Roman"/>
        </w:rPr>
        <w:t xml:space="preserve">  Identifying a worthy problem </w:t>
      </w:r>
      <w:r w:rsidR="002D05F8" w:rsidRPr="00CE1DBD">
        <w:rPr>
          <w:rFonts w:ascii="Times New Roman" w:hAnsi="Times New Roman" w:cs="Times New Roman"/>
        </w:rPr>
        <w:t xml:space="preserve">to research </w:t>
      </w:r>
      <w:r w:rsidR="00645D2D" w:rsidRPr="00CE1DBD">
        <w:rPr>
          <w:rFonts w:ascii="Times New Roman" w:hAnsi="Times New Roman" w:cs="Times New Roman"/>
        </w:rPr>
        <w:t xml:space="preserve">is one of the first </w:t>
      </w:r>
      <w:r w:rsidR="00100F3A" w:rsidRPr="00CE1DBD">
        <w:rPr>
          <w:rFonts w:ascii="Times New Roman" w:hAnsi="Times New Roman" w:cs="Times New Roman"/>
        </w:rPr>
        <w:t xml:space="preserve">steps in the research process and includes observing the world around you, identifying a researchable problem, intensely reviewing related literature, and selecting a problem that has theoretical or practical significance </w:t>
      </w:r>
      <w:r w:rsidR="00EF32E8" w:rsidRPr="00CE1DBD">
        <w:rPr>
          <w:rFonts w:ascii="Times New Roman" w:hAnsi="Times New Roman" w:cs="Times New Roman"/>
        </w:rPr>
        <w:t>(Mushtaq, 2012).</w:t>
      </w:r>
      <w:r w:rsidR="00B5626E" w:rsidRPr="00CE1DBD">
        <w:rPr>
          <w:rFonts w:ascii="Times New Roman" w:hAnsi="Times New Roman" w:cs="Times New Roman"/>
        </w:rPr>
        <w:t xml:space="preserve">  Problems in need of research can be found in all facets of life experiences; the challenge is finding a scientific problem that has immediate relevance and is worthy of time and effort.</w:t>
      </w:r>
    </w:p>
    <w:p w14:paraId="3C567971" w14:textId="0BF54D6F" w:rsidR="00942A3F" w:rsidRPr="00CE1DBD" w:rsidRDefault="00A3743C" w:rsidP="005802EE">
      <w:pPr>
        <w:spacing w:line="480" w:lineRule="auto"/>
        <w:ind w:firstLine="720"/>
        <w:contextualSpacing/>
        <w:rPr>
          <w:rFonts w:ascii="Times New Roman" w:hAnsi="Times New Roman" w:cs="Times New Roman"/>
        </w:rPr>
      </w:pPr>
      <w:r w:rsidRPr="00CE1DBD">
        <w:rPr>
          <w:rFonts w:ascii="Times New Roman" w:hAnsi="Times New Roman" w:cs="Times New Roman"/>
          <w:b/>
        </w:rPr>
        <w:t xml:space="preserve">Identifying </w:t>
      </w:r>
      <w:r w:rsidR="00D3158C" w:rsidRPr="00CE1DBD">
        <w:rPr>
          <w:rFonts w:ascii="Times New Roman" w:hAnsi="Times New Roman" w:cs="Times New Roman"/>
          <w:b/>
        </w:rPr>
        <w:t>a</w:t>
      </w:r>
      <w:r w:rsidRPr="00CE1DBD">
        <w:rPr>
          <w:rFonts w:ascii="Times New Roman" w:hAnsi="Times New Roman" w:cs="Times New Roman"/>
          <w:b/>
        </w:rPr>
        <w:t xml:space="preserve"> Problem</w:t>
      </w:r>
      <w:r w:rsidR="00EF32E8" w:rsidRPr="00CE1DBD">
        <w:rPr>
          <w:rFonts w:ascii="Times New Roman" w:hAnsi="Times New Roman" w:cs="Times New Roman"/>
          <w:b/>
        </w:rPr>
        <w:t>.</w:t>
      </w:r>
      <w:r w:rsidR="000B4F8F" w:rsidRPr="00CE1DBD">
        <w:rPr>
          <w:rFonts w:ascii="Times New Roman" w:hAnsi="Times New Roman" w:cs="Times New Roman"/>
        </w:rPr>
        <w:t xml:space="preserve">  </w:t>
      </w:r>
      <w:r w:rsidR="00D44F2F" w:rsidRPr="00CE1DBD">
        <w:rPr>
          <w:rFonts w:ascii="Times New Roman" w:hAnsi="Times New Roman" w:cs="Times New Roman"/>
        </w:rPr>
        <w:t>According to Ellis</w:t>
      </w:r>
      <w:r w:rsidR="008F2D21" w:rsidRPr="00CE1DBD">
        <w:rPr>
          <w:rFonts w:ascii="Times New Roman" w:hAnsi="Times New Roman" w:cs="Times New Roman"/>
        </w:rPr>
        <w:t xml:space="preserve"> and Levy</w:t>
      </w:r>
      <w:r w:rsidR="00D44F2F" w:rsidRPr="00CE1DBD">
        <w:rPr>
          <w:rFonts w:ascii="Times New Roman" w:hAnsi="Times New Roman" w:cs="Times New Roman"/>
        </w:rPr>
        <w:t xml:space="preserve"> (2008) most scholars would agree that not every problem is research-worthy and therefore not easy to identify.  However, m</w:t>
      </w:r>
      <w:r w:rsidR="000B4F8F" w:rsidRPr="00CE1DBD">
        <w:rPr>
          <w:rFonts w:ascii="Times New Roman" w:hAnsi="Times New Roman" w:cs="Times New Roman"/>
        </w:rPr>
        <w:t xml:space="preserve">aking observations </w:t>
      </w:r>
      <w:r w:rsidR="00E455D1" w:rsidRPr="00CE1DBD">
        <w:rPr>
          <w:rFonts w:ascii="Times New Roman" w:hAnsi="Times New Roman" w:cs="Times New Roman"/>
        </w:rPr>
        <w:t>through</w:t>
      </w:r>
      <w:r w:rsidR="00EF32E8" w:rsidRPr="00CE1DBD">
        <w:rPr>
          <w:rFonts w:ascii="Times New Roman" w:hAnsi="Times New Roman" w:cs="Times New Roman"/>
        </w:rPr>
        <w:t xml:space="preserve"> life experiences and </w:t>
      </w:r>
      <w:r w:rsidRPr="00CE1DBD">
        <w:rPr>
          <w:rFonts w:ascii="Times New Roman" w:hAnsi="Times New Roman" w:cs="Times New Roman"/>
        </w:rPr>
        <w:t>detecting</w:t>
      </w:r>
      <w:r w:rsidR="00EF32E8" w:rsidRPr="00CE1DBD">
        <w:rPr>
          <w:rFonts w:ascii="Times New Roman" w:hAnsi="Times New Roman" w:cs="Times New Roman"/>
        </w:rPr>
        <w:t xml:space="preserve"> everyday phenomena</w:t>
      </w:r>
      <w:r w:rsidR="002D05F8" w:rsidRPr="00CE1DBD">
        <w:rPr>
          <w:rFonts w:ascii="Times New Roman" w:hAnsi="Times New Roman" w:cs="Times New Roman"/>
        </w:rPr>
        <w:t xml:space="preserve">, which occurs </w:t>
      </w:r>
      <w:r w:rsidR="00EF32E8" w:rsidRPr="00CE1DBD">
        <w:rPr>
          <w:rFonts w:ascii="Times New Roman" w:hAnsi="Times New Roman" w:cs="Times New Roman"/>
        </w:rPr>
        <w:t>around us</w:t>
      </w:r>
      <w:r w:rsidR="002D05F8" w:rsidRPr="00CE1DBD">
        <w:rPr>
          <w:rFonts w:ascii="Times New Roman" w:hAnsi="Times New Roman" w:cs="Times New Roman"/>
        </w:rPr>
        <w:t>,</w:t>
      </w:r>
      <w:r w:rsidR="00EF32E8" w:rsidRPr="00CE1DBD">
        <w:rPr>
          <w:rFonts w:ascii="Times New Roman" w:hAnsi="Times New Roman" w:cs="Times New Roman"/>
        </w:rPr>
        <w:t xml:space="preserve"> help to identify problems or questions</w:t>
      </w:r>
      <w:r w:rsidR="00E455D1" w:rsidRPr="00CE1DBD">
        <w:rPr>
          <w:rFonts w:ascii="Times New Roman" w:hAnsi="Times New Roman" w:cs="Times New Roman"/>
        </w:rPr>
        <w:t xml:space="preserve"> </w:t>
      </w:r>
      <w:r w:rsidRPr="00CE1DBD">
        <w:rPr>
          <w:rFonts w:ascii="Times New Roman" w:hAnsi="Times New Roman" w:cs="Times New Roman"/>
        </w:rPr>
        <w:t>in need of significant study</w:t>
      </w:r>
      <w:r w:rsidR="002D05F8" w:rsidRPr="00CE1DBD">
        <w:rPr>
          <w:rFonts w:ascii="Times New Roman" w:hAnsi="Times New Roman" w:cs="Times New Roman"/>
        </w:rPr>
        <w:t xml:space="preserve"> (Leedy &amp; Ormrod, 2010</w:t>
      </w:r>
      <w:r w:rsidR="009B2717" w:rsidRPr="00CE1DBD">
        <w:rPr>
          <w:rFonts w:ascii="Times New Roman" w:hAnsi="Times New Roman" w:cs="Times New Roman"/>
        </w:rPr>
        <w:t>; Jacobs, 2013</w:t>
      </w:r>
      <w:r w:rsidR="002D05F8" w:rsidRPr="00CE1DBD">
        <w:rPr>
          <w:rFonts w:ascii="Times New Roman" w:hAnsi="Times New Roman" w:cs="Times New Roman"/>
        </w:rPr>
        <w:t>)</w:t>
      </w:r>
      <w:r w:rsidR="00E455D1" w:rsidRPr="00CE1DBD">
        <w:rPr>
          <w:rFonts w:ascii="Times New Roman" w:hAnsi="Times New Roman" w:cs="Times New Roman"/>
        </w:rPr>
        <w:t xml:space="preserve">.  </w:t>
      </w:r>
      <w:r w:rsidR="00D44F2F" w:rsidRPr="00CE1DBD">
        <w:rPr>
          <w:rFonts w:ascii="Times New Roman" w:hAnsi="Times New Roman" w:cs="Times New Roman"/>
        </w:rPr>
        <w:t>Identifying</w:t>
      </w:r>
      <w:r w:rsidR="00E80A1F" w:rsidRPr="00CE1DBD">
        <w:rPr>
          <w:rFonts w:ascii="Times New Roman" w:hAnsi="Times New Roman" w:cs="Times New Roman"/>
        </w:rPr>
        <w:t xml:space="preserve"> a worthy problem does not happen naturally </w:t>
      </w:r>
      <w:r w:rsidR="009F1F5A" w:rsidRPr="00CE1DBD">
        <w:rPr>
          <w:rFonts w:ascii="Times New Roman" w:hAnsi="Times New Roman" w:cs="Times New Roman"/>
        </w:rPr>
        <w:t xml:space="preserve">and can only happen through intense efforts to identify a gap in information or </w:t>
      </w:r>
      <w:r w:rsidR="00DA56AC" w:rsidRPr="00CE1DBD">
        <w:rPr>
          <w:rFonts w:ascii="Times New Roman" w:hAnsi="Times New Roman" w:cs="Times New Roman"/>
        </w:rPr>
        <w:t xml:space="preserve">a </w:t>
      </w:r>
      <w:r w:rsidR="009F1F5A" w:rsidRPr="00CE1DBD">
        <w:rPr>
          <w:rFonts w:ascii="Times New Roman" w:hAnsi="Times New Roman" w:cs="Times New Roman"/>
        </w:rPr>
        <w:t>concept of understanding (Jacobs, 2013</w:t>
      </w:r>
      <w:r w:rsidR="009B2717" w:rsidRPr="00CE1DBD">
        <w:rPr>
          <w:rFonts w:ascii="Times New Roman" w:hAnsi="Times New Roman" w:cs="Times New Roman"/>
        </w:rPr>
        <w:t>, p. 104</w:t>
      </w:r>
      <w:r w:rsidR="009F1F5A" w:rsidRPr="00CE1DBD">
        <w:rPr>
          <w:rFonts w:ascii="Times New Roman" w:hAnsi="Times New Roman" w:cs="Times New Roman"/>
        </w:rPr>
        <w:t>).</w:t>
      </w:r>
      <w:r w:rsidR="00B628C7" w:rsidRPr="00CE1DBD">
        <w:rPr>
          <w:rFonts w:ascii="Times New Roman" w:hAnsi="Times New Roman" w:cs="Times New Roman"/>
        </w:rPr>
        <w:t xml:space="preserve">  Essentially, using a combination of sources and answering specific questions related to the proposed problem </w:t>
      </w:r>
      <w:r w:rsidR="001A4B92" w:rsidRPr="00CE1DBD">
        <w:rPr>
          <w:rFonts w:ascii="Times New Roman" w:hAnsi="Times New Roman" w:cs="Times New Roman"/>
        </w:rPr>
        <w:t>help to identify and develop the research problem.  These combinations of sources are addressed in this section of the paper.</w:t>
      </w:r>
    </w:p>
    <w:p w14:paraId="1901085B" w14:textId="742879A4" w:rsidR="00D3158C" w:rsidRPr="00CE1DBD" w:rsidRDefault="00942A3F" w:rsidP="005802EE">
      <w:pPr>
        <w:spacing w:line="480" w:lineRule="auto"/>
        <w:contextualSpacing/>
        <w:rPr>
          <w:rFonts w:ascii="Times New Roman" w:hAnsi="Times New Roman" w:cs="Times New Roman"/>
        </w:rPr>
      </w:pPr>
      <w:r w:rsidRPr="00CE1DBD">
        <w:rPr>
          <w:rFonts w:ascii="Times New Roman" w:hAnsi="Times New Roman" w:cs="Times New Roman"/>
        </w:rPr>
        <w:tab/>
      </w:r>
      <w:r w:rsidRPr="00CE1DBD">
        <w:rPr>
          <w:rFonts w:ascii="Times New Roman" w:hAnsi="Times New Roman" w:cs="Times New Roman"/>
          <w:b/>
        </w:rPr>
        <w:t xml:space="preserve">Reviewing the Literature. </w:t>
      </w:r>
      <w:r w:rsidR="00201C65" w:rsidRPr="00CE1DBD">
        <w:rPr>
          <w:rFonts w:ascii="Times New Roman" w:hAnsi="Times New Roman" w:cs="Times New Roman"/>
          <w:b/>
        </w:rPr>
        <w:t xml:space="preserve"> </w:t>
      </w:r>
      <w:r w:rsidR="001A0A4A" w:rsidRPr="00CE1DBD">
        <w:rPr>
          <w:rFonts w:ascii="Times New Roman" w:hAnsi="Times New Roman" w:cs="Times New Roman"/>
        </w:rPr>
        <w:t>The</w:t>
      </w:r>
      <w:r w:rsidRPr="00CE1DBD">
        <w:rPr>
          <w:rFonts w:ascii="Times New Roman" w:hAnsi="Times New Roman" w:cs="Times New Roman"/>
        </w:rPr>
        <w:t xml:space="preserve"> research problem is almost always established through </w:t>
      </w:r>
      <w:r w:rsidR="001A0A4A" w:rsidRPr="00CE1DBD">
        <w:rPr>
          <w:rFonts w:ascii="Times New Roman" w:hAnsi="Times New Roman" w:cs="Times New Roman"/>
        </w:rPr>
        <w:t>the review of the literature</w:t>
      </w:r>
      <w:r w:rsidR="00DA56AC" w:rsidRPr="00CE1DBD">
        <w:rPr>
          <w:rFonts w:ascii="Times New Roman" w:hAnsi="Times New Roman" w:cs="Times New Roman"/>
        </w:rPr>
        <w:t xml:space="preserve"> however</w:t>
      </w:r>
      <w:r w:rsidRPr="00CE1DBD">
        <w:rPr>
          <w:rFonts w:ascii="Times New Roman" w:hAnsi="Times New Roman" w:cs="Times New Roman"/>
        </w:rPr>
        <w:t xml:space="preserve">, </w:t>
      </w:r>
      <w:r w:rsidR="001A0A4A" w:rsidRPr="00CE1DBD">
        <w:rPr>
          <w:rFonts w:ascii="Times New Roman" w:hAnsi="Times New Roman" w:cs="Times New Roman"/>
        </w:rPr>
        <w:t>there are those</w:t>
      </w:r>
      <w:r w:rsidRPr="00CE1DBD">
        <w:rPr>
          <w:rFonts w:ascii="Times New Roman" w:hAnsi="Times New Roman" w:cs="Times New Roman"/>
        </w:rPr>
        <w:t xml:space="preserve"> who see research proble</w:t>
      </w:r>
      <w:r w:rsidR="001A0A4A" w:rsidRPr="00CE1DBD">
        <w:rPr>
          <w:rFonts w:ascii="Times New Roman" w:hAnsi="Times New Roman" w:cs="Times New Roman"/>
        </w:rPr>
        <w:t xml:space="preserve">ms long before others, </w:t>
      </w:r>
      <w:r w:rsidR="00DA56AC" w:rsidRPr="00CE1DBD">
        <w:rPr>
          <w:rFonts w:ascii="Times New Roman" w:hAnsi="Times New Roman" w:cs="Times New Roman"/>
        </w:rPr>
        <w:t xml:space="preserve">though </w:t>
      </w:r>
      <w:r w:rsidR="001A0A4A" w:rsidRPr="00CE1DBD">
        <w:rPr>
          <w:rFonts w:ascii="Times New Roman" w:hAnsi="Times New Roman" w:cs="Times New Roman"/>
        </w:rPr>
        <w:t xml:space="preserve">the </w:t>
      </w:r>
      <w:r w:rsidRPr="00CE1DBD">
        <w:rPr>
          <w:rFonts w:ascii="Times New Roman" w:hAnsi="Times New Roman" w:cs="Times New Roman"/>
        </w:rPr>
        <w:t xml:space="preserve">majority of research </w:t>
      </w:r>
      <w:r w:rsidR="001A0A4A" w:rsidRPr="00CE1DBD">
        <w:rPr>
          <w:rFonts w:ascii="Times New Roman" w:hAnsi="Times New Roman" w:cs="Times New Roman"/>
        </w:rPr>
        <w:t>questions being asked are</w:t>
      </w:r>
      <w:r w:rsidRPr="00CE1DBD">
        <w:rPr>
          <w:rFonts w:ascii="Times New Roman" w:hAnsi="Times New Roman" w:cs="Times New Roman"/>
        </w:rPr>
        <w:t xml:space="preserve"> problems that are well </w:t>
      </w:r>
      <w:r w:rsidR="001A0A4A" w:rsidRPr="00CE1DBD">
        <w:rPr>
          <w:rFonts w:ascii="Times New Roman" w:hAnsi="Times New Roman" w:cs="Times New Roman"/>
        </w:rPr>
        <w:t>documented (Leedy &amp; Ormrod, 2010)</w:t>
      </w:r>
      <w:r w:rsidR="00DA56AC" w:rsidRPr="00CE1DBD">
        <w:rPr>
          <w:rFonts w:ascii="Times New Roman" w:hAnsi="Times New Roman" w:cs="Times New Roman"/>
        </w:rPr>
        <w:t xml:space="preserve">.  </w:t>
      </w:r>
      <w:r w:rsidR="008D2D0D" w:rsidRPr="00CE1DBD">
        <w:rPr>
          <w:rFonts w:ascii="Times New Roman" w:hAnsi="Times New Roman" w:cs="Times New Roman"/>
        </w:rPr>
        <w:t>A</w:t>
      </w:r>
      <w:r w:rsidR="00DA56AC" w:rsidRPr="00CE1DBD">
        <w:rPr>
          <w:rFonts w:ascii="Times New Roman" w:hAnsi="Times New Roman" w:cs="Times New Roman"/>
        </w:rPr>
        <w:t xml:space="preserve"> review of t</w:t>
      </w:r>
      <w:r w:rsidRPr="00CE1DBD">
        <w:rPr>
          <w:rFonts w:ascii="Times New Roman" w:hAnsi="Times New Roman" w:cs="Times New Roman"/>
        </w:rPr>
        <w:t>he</w:t>
      </w:r>
      <w:r w:rsidR="00DA56AC" w:rsidRPr="00CE1DBD">
        <w:rPr>
          <w:rFonts w:ascii="Times New Roman" w:hAnsi="Times New Roman" w:cs="Times New Roman"/>
        </w:rPr>
        <w:t xml:space="preserve"> literature establishes the</w:t>
      </w:r>
      <w:r w:rsidRPr="00CE1DBD">
        <w:rPr>
          <w:rFonts w:ascii="Times New Roman" w:hAnsi="Times New Roman" w:cs="Times New Roman"/>
        </w:rPr>
        <w:t xml:space="preserve"> appropriateness of the research goals</w:t>
      </w:r>
      <w:r w:rsidR="001A0A4A" w:rsidRPr="00CE1DBD">
        <w:rPr>
          <w:rFonts w:ascii="Times New Roman" w:hAnsi="Times New Roman" w:cs="Times New Roman"/>
        </w:rPr>
        <w:t xml:space="preserve">, </w:t>
      </w:r>
      <w:r w:rsidRPr="00CE1DBD">
        <w:rPr>
          <w:rFonts w:ascii="Times New Roman" w:hAnsi="Times New Roman" w:cs="Times New Roman"/>
        </w:rPr>
        <w:t>the type o</w:t>
      </w:r>
      <w:r w:rsidR="001A0A4A" w:rsidRPr="00CE1DBD">
        <w:rPr>
          <w:rFonts w:ascii="Times New Roman" w:hAnsi="Times New Roman" w:cs="Times New Roman"/>
        </w:rPr>
        <w:t xml:space="preserve">f research to be conducted, </w:t>
      </w:r>
      <w:r w:rsidRPr="00CE1DBD">
        <w:rPr>
          <w:rFonts w:ascii="Times New Roman" w:hAnsi="Times New Roman" w:cs="Times New Roman"/>
        </w:rPr>
        <w:t>and the research questions</w:t>
      </w:r>
      <w:r w:rsidR="001A0A4A" w:rsidRPr="00CE1DBD">
        <w:rPr>
          <w:rFonts w:ascii="Times New Roman" w:hAnsi="Times New Roman" w:cs="Times New Roman"/>
        </w:rPr>
        <w:t xml:space="preserve"> </w:t>
      </w:r>
      <w:r w:rsidR="00DA56AC" w:rsidRPr="00CE1DBD">
        <w:rPr>
          <w:rFonts w:ascii="Times New Roman" w:hAnsi="Times New Roman" w:cs="Times New Roman"/>
        </w:rPr>
        <w:t>that should be asked.</w:t>
      </w:r>
      <w:r w:rsidR="00D3158C" w:rsidRPr="00CE1DBD">
        <w:rPr>
          <w:rFonts w:ascii="Times New Roman" w:hAnsi="Times New Roman" w:cs="Times New Roman"/>
        </w:rPr>
        <w:t xml:space="preserve">  </w:t>
      </w:r>
      <w:r w:rsidR="008D2D0D" w:rsidRPr="00CE1DBD">
        <w:rPr>
          <w:rFonts w:ascii="Times New Roman" w:hAnsi="Times New Roman" w:cs="Times New Roman"/>
        </w:rPr>
        <w:t xml:space="preserve">It is important to thoroughly research the ideas in order to determine if the ideas have previously been proposed.  Additionally, how the data is to be analyzed in order to produce the study’s conclusions is also formulated from the literature.  </w:t>
      </w:r>
      <w:r w:rsidR="00FB3142" w:rsidRPr="00CE1DBD">
        <w:rPr>
          <w:rFonts w:ascii="Times New Roman" w:hAnsi="Times New Roman" w:cs="Times New Roman"/>
        </w:rPr>
        <w:t>Effective research is based on past research, knowledge, and worthy contributions to the field</w:t>
      </w:r>
      <w:r w:rsidR="00A849EB" w:rsidRPr="00CE1DBD">
        <w:rPr>
          <w:rFonts w:ascii="Times New Roman" w:hAnsi="Times New Roman" w:cs="Times New Roman"/>
        </w:rPr>
        <w:t xml:space="preserve">.  </w:t>
      </w:r>
    </w:p>
    <w:p w14:paraId="2929D25A" w14:textId="210CEF7A" w:rsidR="00942A3F" w:rsidRPr="00CE1DBD" w:rsidRDefault="00D3158C"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A review of the literature should build on the latest research of others</w:t>
      </w:r>
      <w:r w:rsidR="00BE3DCC" w:rsidRPr="00CE1DBD">
        <w:rPr>
          <w:rFonts w:ascii="Times New Roman" w:hAnsi="Times New Roman" w:cs="Times New Roman"/>
        </w:rPr>
        <w:t xml:space="preserve"> </w:t>
      </w:r>
      <w:r w:rsidR="00FC1604" w:rsidRPr="00CE1DBD">
        <w:rPr>
          <w:rFonts w:ascii="Times New Roman" w:hAnsi="Times New Roman" w:cs="Times New Roman"/>
        </w:rPr>
        <w:t>in the scientific</w:t>
      </w:r>
      <w:r w:rsidR="00BE3DCC" w:rsidRPr="00CE1DBD">
        <w:rPr>
          <w:rFonts w:ascii="Times New Roman" w:hAnsi="Times New Roman" w:cs="Times New Roman"/>
        </w:rPr>
        <w:t xml:space="preserve"> community</w:t>
      </w:r>
      <w:r w:rsidR="00D43EFF" w:rsidRPr="00CE1DBD">
        <w:rPr>
          <w:rFonts w:ascii="Times New Roman" w:hAnsi="Times New Roman" w:cs="Times New Roman"/>
        </w:rPr>
        <w:t xml:space="preserve"> (Ellis</w:t>
      </w:r>
      <w:r w:rsidR="008F2D21" w:rsidRPr="00CE1DBD">
        <w:rPr>
          <w:rFonts w:ascii="Times New Roman" w:hAnsi="Times New Roman" w:cs="Times New Roman"/>
        </w:rPr>
        <w:t xml:space="preserve"> &amp; Levy</w:t>
      </w:r>
      <w:r w:rsidR="00D43EFF" w:rsidRPr="00CE1DBD">
        <w:rPr>
          <w:rFonts w:ascii="Times New Roman" w:hAnsi="Times New Roman" w:cs="Times New Roman"/>
        </w:rPr>
        <w:t>, 2008; Leedy &amp; Ormrod, 2010; Shengdong, 2011)</w:t>
      </w:r>
      <w:r w:rsidR="00BE3DCC" w:rsidRPr="00CE1DBD">
        <w:rPr>
          <w:rFonts w:ascii="Times New Roman" w:hAnsi="Times New Roman" w:cs="Times New Roman"/>
        </w:rPr>
        <w:t xml:space="preserve">.  </w:t>
      </w:r>
      <w:r w:rsidR="00D14336" w:rsidRPr="00CE1DBD">
        <w:rPr>
          <w:rFonts w:ascii="Times New Roman" w:hAnsi="Times New Roman" w:cs="Times New Roman"/>
        </w:rPr>
        <w:t xml:space="preserve">Conducting a review of the related literature provides an in-depth knowledge of the topic (Jacobs, 2013).  </w:t>
      </w:r>
      <w:r w:rsidR="00BE3DCC" w:rsidRPr="00CE1DBD">
        <w:rPr>
          <w:rFonts w:ascii="Times New Roman" w:hAnsi="Times New Roman" w:cs="Times New Roman"/>
        </w:rPr>
        <w:t xml:space="preserve">One way to narrow the </w:t>
      </w:r>
      <w:r w:rsidR="00D14336" w:rsidRPr="00CE1DBD">
        <w:rPr>
          <w:rFonts w:ascii="Times New Roman" w:hAnsi="Times New Roman" w:cs="Times New Roman"/>
        </w:rPr>
        <w:t>topic</w:t>
      </w:r>
      <w:r w:rsidR="00BE3DCC" w:rsidRPr="00CE1DBD">
        <w:rPr>
          <w:rFonts w:ascii="Times New Roman" w:hAnsi="Times New Roman" w:cs="Times New Roman"/>
        </w:rPr>
        <w:t xml:space="preserve"> is to c</w:t>
      </w:r>
      <w:r w:rsidRPr="00CE1DBD">
        <w:rPr>
          <w:rFonts w:ascii="Times New Roman" w:hAnsi="Times New Roman" w:cs="Times New Roman"/>
        </w:rPr>
        <w:t xml:space="preserve">ombine </w:t>
      </w:r>
      <w:r w:rsidR="00BE3DCC" w:rsidRPr="00CE1DBD">
        <w:rPr>
          <w:rFonts w:ascii="Times New Roman" w:hAnsi="Times New Roman" w:cs="Times New Roman"/>
        </w:rPr>
        <w:t>corresponding</w:t>
      </w:r>
      <w:r w:rsidRPr="00CE1DBD">
        <w:rPr>
          <w:rFonts w:ascii="Times New Roman" w:hAnsi="Times New Roman" w:cs="Times New Roman"/>
        </w:rPr>
        <w:t xml:space="preserve"> </w:t>
      </w:r>
      <w:r w:rsidR="00BE3DCC" w:rsidRPr="00CE1DBD">
        <w:rPr>
          <w:rFonts w:ascii="Times New Roman" w:hAnsi="Times New Roman" w:cs="Times New Roman"/>
        </w:rPr>
        <w:t xml:space="preserve">and </w:t>
      </w:r>
      <w:r w:rsidRPr="00CE1DBD">
        <w:rPr>
          <w:rFonts w:ascii="Times New Roman" w:hAnsi="Times New Roman" w:cs="Times New Roman"/>
        </w:rPr>
        <w:t xml:space="preserve">existing ideas to come up with new ways to solve </w:t>
      </w:r>
      <w:r w:rsidR="00BE3DCC" w:rsidRPr="00CE1DBD">
        <w:rPr>
          <w:rFonts w:ascii="Times New Roman" w:hAnsi="Times New Roman" w:cs="Times New Roman"/>
        </w:rPr>
        <w:t>those problems.  Most importantly, during the review of the literature l</w:t>
      </w:r>
      <w:r w:rsidRPr="00CE1DBD">
        <w:rPr>
          <w:rFonts w:ascii="Times New Roman" w:hAnsi="Times New Roman" w:cs="Times New Roman"/>
        </w:rPr>
        <w:t xml:space="preserve">earn from the other fields. </w:t>
      </w:r>
      <w:r w:rsidR="00BE3DCC" w:rsidRPr="00CE1DBD">
        <w:rPr>
          <w:rFonts w:ascii="Times New Roman" w:hAnsi="Times New Roman" w:cs="Times New Roman"/>
        </w:rPr>
        <w:t xml:space="preserve"> </w:t>
      </w:r>
      <w:r w:rsidRPr="00CE1DBD">
        <w:rPr>
          <w:rFonts w:ascii="Times New Roman" w:hAnsi="Times New Roman" w:cs="Times New Roman"/>
        </w:rPr>
        <w:t xml:space="preserve">Often a new technique or method from </w:t>
      </w:r>
      <w:r w:rsidR="006B4CA9" w:rsidRPr="00CE1DBD">
        <w:rPr>
          <w:rFonts w:ascii="Times New Roman" w:hAnsi="Times New Roman" w:cs="Times New Roman"/>
        </w:rPr>
        <w:t>another field of study</w:t>
      </w:r>
      <w:r w:rsidRPr="00CE1DBD">
        <w:rPr>
          <w:rFonts w:ascii="Times New Roman" w:hAnsi="Times New Roman" w:cs="Times New Roman"/>
        </w:rPr>
        <w:t xml:space="preserve"> can </w:t>
      </w:r>
      <w:r w:rsidR="00BE3DCC" w:rsidRPr="00CE1DBD">
        <w:rPr>
          <w:rFonts w:ascii="Times New Roman" w:hAnsi="Times New Roman" w:cs="Times New Roman"/>
        </w:rPr>
        <w:t xml:space="preserve">enhance and </w:t>
      </w:r>
      <w:r w:rsidR="006B4CA9" w:rsidRPr="00CE1DBD">
        <w:rPr>
          <w:rFonts w:ascii="Times New Roman" w:hAnsi="Times New Roman" w:cs="Times New Roman"/>
        </w:rPr>
        <w:t>provide substan</w:t>
      </w:r>
      <w:r w:rsidR="00D43EFF" w:rsidRPr="00CE1DBD">
        <w:rPr>
          <w:rFonts w:ascii="Times New Roman" w:hAnsi="Times New Roman" w:cs="Times New Roman"/>
        </w:rPr>
        <w:t>ce to a research worthy problem (Shengdong, 2011).</w:t>
      </w:r>
      <w:r w:rsidR="00A849EB" w:rsidRPr="00CE1DBD">
        <w:rPr>
          <w:rFonts w:ascii="Times New Roman" w:hAnsi="Times New Roman" w:cs="Times New Roman"/>
        </w:rPr>
        <w:t xml:space="preserve">  According to </w:t>
      </w:r>
      <w:r w:rsidR="00C2279E" w:rsidRPr="00CE1DBD">
        <w:rPr>
          <w:rFonts w:ascii="Times New Roman" w:hAnsi="Times New Roman" w:cs="Times New Roman"/>
        </w:rPr>
        <w:t>Mushtaq, (2012)</w:t>
      </w:r>
      <w:r w:rsidR="00A849EB" w:rsidRPr="00CE1DBD">
        <w:rPr>
          <w:rFonts w:ascii="Times New Roman" w:hAnsi="Times New Roman" w:cs="Times New Roman"/>
        </w:rPr>
        <w:t xml:space="preserve"> reviewing the literature “helps to eliminate the duplication of what has been done” (p. 10895) and provides helpful suggestions for further investigation.</w:t>
      </w:r>
      <w:r w:rsidR="00D14336" w:rsidRPr="00CE1DBD">
        <w:rPr>
          <w:rFonts w:ascii="Times New Roman" w:hAnsi="Times New Roman" w:cs="Times New Roman"/>
        </w:rPr>
        <w:t xml:space="preserve">  In addition, continued scholarly discourse on a topic provides the intellectual basis and observational skill set needed to explain certain phenomena.  “No other source of information alone contributes in helping to </w:t>
      </w:r>
      <w:r w:rsidR="007B2B5D">
        <w:rPr>
          <w:rFonts w:ascii="Times New Roman" w:hAnsi="Times New Roman" w:cs="Times New Roman"/>
        </w:rPr>
        <w:t>drive</w:t>
      </w:r>
      <w:r w:rsidR="00D14336" w:rsidRPr="00CE1DBD">
        <w:rPr>
          <w:rFonts w:ascii="Times New Roman" w:hAnsi="Times New Roman" w:cs="Times New Roman"/>
        </w:rPr>
        <w:t xml:space="preserve"> research problems to the same extent as doing the literature review” (Jacobs, 2013, p. </w:t>
      </w:r>
      <w:r w:rsidR="00736207" w:rsidRPr="00CE1DBD">
        <w:rPr>
          <w:rFonts w:ascii="Times New Roman" w:hAnsi="Times New Roman" w:cs="Times New Roman"/>
        </w:rPr>
        <w:t>105, para. 5)</w:t>
      </w:r>
      <w:r w:rsidR="00D14336" w:rsidRPr="00CE1DBD">
        <w:rPr>
          <w:rFonts w:ascii="Times New Roman" w:hAnsi="Times New Roman" w:cs="Times New Roman"/>
        </w:rPr>
        <w:t>.</w:t>
      </w:r>
    </w:p>
    <w:p w14:paraId="634E84BF" w14:textId="335A4909" w:rsidR="0063342C" w:rsidRPr="00CE1DBD" w:rsidRDefault="0063342C" w:rsidP="005802EE">
      <w:pPr>
        <w:spacing w:line="480" w:lineRule="auto"/>
        <w:contextualSpacing/>
        <w:rPr>
          <w:rFonts w:ascii="Times New Roman" w:hAnsi="Times New Roman" w:cs="Times New Roman"/>
        </w:rPr>
      </w:pPr>
      <w:r w:rsidRPr="00CE1DBD">
        <w:rPr>
          <w:rFonts w:ascii="Times New Roman" w:hAnsi="Times New Roman" w:cs="Times New Roman"/>
        </w:rPr>
        <w:tab/>
      </w:r>
      <w:r w:rsidRPr="00CE1DBD">
        <w:rPr>
          <w:rFonts w:ascii="Times New Roman" w:hAnsi="Times New Roman" w:cs="Times New Roman"/>
          <w:b/>
        </w:rPr>
        <w:t>Theoretical Significance.</w:t>
      </w:r>
      <w:r w:rsidRPr="00CE1DBD">
        <w:rPr>
          <w:rFonts w:ascii="Times New Roman" w:hAnsi="Times New Roman" w:cs="Times New Roman"/>
        </w:rPr>
        <w:t xml:space="preserve">  </w:t>
      </w:r>
      <w:r w:rsidR="00C2279E" w:rsidRPr="00CE1DBD">
        <w:rPr>
          <w:rFonts w:ascii="Times New Roman" w:hAnsi="Times New Roman" w:cs="Times New Roman"/>
        </w:rPr>
        <w:t xml:space="preserve">It is important that the research problem point out </w:t>
      </w:r>
      <w:r w:rsidR="00A849EB" w:rsidRPr="00CE1DBD">
        <w:rPr>
          <w:rFonts w:ascii="Times New Roman" w:hAnsi="Times New Roman" w:cs="Times New Roman"/>
        </w:rPr>
        <w:t xml:space="preserve">how the </w:t>
      </w:r>
      <w:r w:rsidR="00C2279E" w:rsidRPr="00CE1DBD">
        <w:rPr>
          <w:rFonts w:ascii="Times New Roman" w:hAnsi="Times New Roman" w:cs="Times New Roman"/>
        </w:rPr>
        <w:t>results of the research</w:t>
      </w:r>
      <w:r w:rsidR="00A849EB" w:rsidRPr="00CE1DBD">
        <w:rPr>
          <w:rFonts w:ascii="Times New Roman" w:hAnsi="Times New Roman" w:cs="Times New Roman"/>
        </w:rPr>
        <w:t xml:space="preserve"> </w:t>
      </w:r>
      <w:r w:rsidR="00C2279E" w:rsidRPr="00CE1DBD">
        <w:rPr>
          <w:rFonts w:ascii="Times New Roman" w:hAnsi="Times New Roman" w:cs="Times New Roman"/>
        </w:rPr>
        <w:t>can and will</w:t>
      </w:r>
      <w:r w:rsidR="00A849EB" w:rsidRPr="00CE1DBD">
        <w:rPr>
          <w:rFonts w:ascii="Times New Roman" w:hAnsi="Times New Roman" w:cs="Times New Roman"/>
        </w:rPr>
        <w:t xml:space="preserve"> influence </w:t>
      </w:r>
      <w:r w:rsidR="00C2279E" w:rsidRPr="00CE1DBD">
        <w:rPr>
          <w:rFonts w:ascii="Times New Roman" w:hAnsi="Times New Roman" w:cs="Times New Roman"/>
        </w:rPr>
        <w:t>theoretical practice</w:t>
      </w:r>
      <w:r w:rsidR="00A849EB" w:rsidRPr="00CE1DBD">
        <w:rPr>
          <w:rFonts w:ascii="Times New Roman" w:hAnsi="Times New Roman" w:cs="Times New Roman"/>
        </w:rPr>
        <w:t xml:space="preserve">. </w:t>
      </w:r>
      <w:r w:rsidR="00C2279E" w:rsidRPr="00CE1DBD">
        <w:rPr>
          <w:rFonts w:ascii="Times New Roman" w:hAnsi="Times New Roman" w:cs="Times New Roman"/>
        </w:rPr>
        <w:t xml:space="preserve"> </w:t>
      </w:r>
      <w:r w:rsidR="00D07C5F" w:rsidRPr="00CE1DBD">
        <w:rPr>
          <w:rFonts w:ascii="Times New Roman" w:hAnsi="Times New Roman" w:cs="Times New Roman"/>
        </w:rPr>
        <w:t>It is also important to define related and unusual terms that co</w:t>
      </w:r>
      <w:r w:rsidR="00C844B9" w:rsidRPr="00CE1DBD">
        <w:rPr>
          <w:rFonts w:ascii="Times New Roman" w:hAnsi="Times New Roman" w:cs="Times New Roman"/>
        </w:rPr>
        <w:t xml:space="preserve">uld be confusing or misleading.  </w:t>
      </w:r>
      <w:r w:rsidR="00D07C5F" w:rsidRPr="00CE1DBD">
        <w:rPr>
          <w:rFonts w:ascii="Times New Roman" w:hAnsi="Times New Roman" w:cs="Times New Roman"/>
        </w:rPr>
        <w:t>The definitions of these terms help to establish a scientific and theoretical frame of reference</w:t>
      </w:r>
      <w:r w:rsidR="00705C41" w:rsidRPr="00CE1DBD">
        <w:rPr>
          <w:rFonts w:ascii="Times New Roman" w:hAnsi="Times New Roman" w:cs="Times New Roman"/>
        </w:rPr>
        <w:t xml:space="preserve"> (</w:t>
      </w:r>
      <w:r w:rsidR="008D2D0D" w:rsidRPr="00CE1DBD">
        <w:rPr>
          <w:rFonts w:ascii="Times New Roman" w:hAnsi="Times New Roman" w:cs="Times New Roman"/>
        </w:rPr>
        <w:t xml:space="preserve">Leedy &amp; Ormrod, 2010; </w:t>
      </w:r>
      <w:r w:rsidR="00705C41" w:rsidRPr="00CE1DBD">
        <w:rPr>
          <w:rFonts w:ascii="Times New Roman" w:hAnsi="Times New Roman" w:cs="Times New Roman"/>
        </w:rPr>
        <w:t>Mushtaq, 2012)</w:t>
      </w:r>
      <w:r w:rsidR="00D07C5F" w:rsidRPr="00CE1DBD">
        <w:rPr>
          <w:rFonts w:ascii="Times New Roman" w:hAnsi="Times New Roman" w:cs="Times New Roman"/>
        </w:rPr>
        <w:t xml:space="preserve">.  </w:t>
      </w:r>
      <w:r w:rsidR="00C844B9" w:rsidRPr="00CE1DBD">
        <w:rPr>
          <w:rFonts w:ascii="Times New Roman" w:hAnsi="Times New Roman" w:cs="Times New Roman"/>
        </w:rPr>
        <w:t xml:space="preserve">Variables and limitations to the research must also be discussed and defined along with </w:t>
      </w:r>
      <w:r w:rsidR="00705C41" w:rsidRPr="00CE1DBD">
        <w:rPr>
          <w:rFonts w:ascii="Times New Roman" w:hAnsi="Times New Roman" w:cs="Times New Roman"/>
        </w:rPr>
        <w:t xml:space="preserve">the </w:t>
      </w:r>
      <w:r w:rsidR="00C844B9" w:rsidRPr="00CE1DBD">
        <w:rPr>
          <w:rFonts w:ascii="Times New Roman" w:hAnsi="Times New Roman" w:cs="Times New Roman"/>
        </w:rPr>
        <w:t xml:space="preserve">assumptions of what is believed to be fact but still unverifiable.  </w:t>
      </w:r>
      <w:r w:rsidR="00C2279E" w:rsidRPr="00CE1DBD">
        <w:rPr>
          <w:rFonts w:ascii="Times New Roman" w:hAnsi="Times New Roman" w:cs="Times New Roman"/>
        </w:rPr>
        <w:t>The problem statement</w:t>
      </w:r>
      <w:r w:rsidR="00A849EB" w:rsidRPr="00CE1DBD">
        <w:rPr>
          <w:rFonts w:ascii="Times New Roman" w:hAnsi="Times New Roman" w:cs="Times New Roman"/>
        </w:rPr>
        <w:t xml:space="preserve"> must </w:t>
      </w:r>
      <w:r w:rsidR="00C2279E" w:rsidRPr="00CE1DBD">
        <w:rPr>
          <w:rFonts w:ascii="Times New Roman" w:hAnsi="Times New Roman" w:cs="Times New Roman"/>
        </w:rPr>
        <w:t>describe precisely</w:t>
      </w:r>
      <w:r w:rsidR="00A849EB" w:rsidRPr="00CE1DBD">
        <w:rPr>
          <w:rFonts w:ascii="Times New Roman" w:hAnsi="Times New Roman" w:cs="Times New Roman"/>
        </w:rPr>
        <w:t xml:space="preserve"> why it is wor</w:t>
      </w:r>
      <w:r w:rsidR="00DE5AC8" w:rsidRPr="00CE1DBD">
        <w:rPr>
          <w:rFonts w:ascii="Times New Roman" w:hAnsi="Times New Roman" w:cs="Times New Roman"/>
        </w:rPr>
        <w:t xml:space="preserve">th the time and </w:t>
      </w:r>
      <w:r w:rsidR="00C2279E" w:rsidRPr="00CE1DBD">
        <w:rPr>
          <w:rFonts w:ascii="Times New Roman" w:hAnsi="Times New Roman" w:cs="Times New Roman"/>
        </w:rPr>
        <w:t xml:space="preserve">effort </w:t>
      </w:r>
      <w:r w:rsidR="008D2D0D" w:rsidRPr="00CE1DBD">
        <w:rPr>
          <w:rFonts w:ascii="Times New Roman" w:hAnsi="Times New Roman" w:cs="Times New Roman"/>
        </w:rPr>
        <w:t xml:space="preserve">for the study </w:t>
      </w:r>
      <w:r w:rsidR="00A849EB" w:rsidRPr="00CE1DBD">
        <w:rPr>
          <w:rFonts w:ascii="Times New Roman" w:hAnsi="Times New Roman" w:cs="Times New Roman"/>
        </w:rPr>
        <w:t xml:space="preserve">to </w:t>
      </w:r>
      <w:r w:rsidR="00C844B9" w:rsidRPr="00CE1DBD">
        <w:rPr>
          <w:rFonts w:ascii="Times New Roman" w:hAnsi="Times New Roman" w:cs="Times New Roman"/>
        </w:rPr>
        <w:t>be carried out</w:t>
      </w:r>
      <w:r w:rsidR="00A849EB" w:rsidRPr="00CE1DBD">
        <w:rPr>
          <w:rFonts w:ascii="Times New Roman" w:hAnsi="Times New Roman" w:cs="Times New Roman"/>
        </w:rPr>
        <w:t xml:space="preserve"> </w:t>
      </w:r>
      <w:r w:rsidR="00C844B9" w:rsidRPr="00CE1DBD">
        <w:rPr>
          <w:rFonts w:ascii="Times New Roman" w:hAnsi="Times New Roman" w:cs="Times New Roman"/>
        </w:rPr>
        <w:t>and a</w:t>
      </w:r>
      <w:r w:rsidR="00D07C5F" w:rsidRPr="00CE1DBD">
        <w:rPr>
          <w:rFonts w:ascii="Times New Roman" w:hAnsi="Times New Roman" w:cs="Times New Roman"/>
        </w:rPr>
        <w:t xml:space="preserve"> </w:t>
      </w:r>
      <w:r w:rsidR="00DE5AC8" w:rsidRPr="00CE1DBD">
        <w:rPr>
          <w:rFonts w:ascii="Times New Roman" w:hAnsi="Times New Roman" w:cs="Times New Roman"/>
        </w:rPr>
        <w:t xml:space="preserve">careful development of the research problem </w:t>
      </w:r>
      <w:r w:rsidR="00C2279E" w:rsidRPr="00CE1DBD">
        <w:rPr>
          <w:rFonts w:ascii="Times New Roman" w:hAnsi="Times New Roman" w:cs="Times New Roman"/>
        </w:rPr>
        <w:t>help</w:t>
      </w:r>
      <w:r w:rsidR="008D2D0D" w:rsidRPr="00CE1DBD">
        <w:rPr>
          <w:rFonts w:ascii="Times New Roman" w:hAnsi="Times New Roman" w:cs="Times New Roman"/>
        </w:rPr>
        <w:t>s</w:t>
      </w:r>
      <w:r w:rsidR="00C2279E" w:rsidRPr="00CE1DBD">
        <w:rPr>
          <w:rFonts w:ascii="Times New Roman" w:hAnsi="Times New Roman" w:cs="Times New Roman"/>
        </w:rPr>
        <w:t xml:space="preserve"> to </w:t>
      </w:r>
      <w:r w:rsidR="00DE5AC8" w:rsidRPr="00CE1DBD">
        <w:rPr>
          <w:rFonts w:ascii="Times New Roman" w:hAnsi="Times New Roman" w:cs="Times New Roman"/>
        </w:rPr>
        <w:t>justify</w:t>
      </w:r>
      <w:r w:rsidR="00A849EB" w:rsidRPr="00CE1DBD">
        <w:rPr>
          <w:rFonts w:ascii="Times New Roman" w:hAnsi="Times New Roman" w:cs="Times New Roman"/>
        </w:rPr>
        <w:t xml:space="preserve"> its worth</w:t>
      </w:r>
      <w:r w:rsidR="00705C41" w:rsidRPr="00CE1DBD">
        <w:rPr>
          <w:rFonts w:ascii="Times New Roman" w:hAnsi="Times New Roman" w:cs="Times New Roman"/>
        </w:rPr>
        <w:t xml:space="preserve"> and theoretical significance (</w:t>
      </w:r>
      <w:r w:rsidR="008D2D0D" w:rsidRPr="00CE1DBD">
        <w:rPr>
          <w:rFonts w:ascii="Times New Roman" w:hAnsi="Times New Roman" w:cs="Times New Roman"/>
        </w:rPr>
        <w:t>Mushtaq, 2012</w:t>
      </w:r>
      <w:r w:rsidR="00705C41" w:rsidRPr="00CE1DBD">
        <w:rPr>
          <w:rFonts w:ascii="Times New Roman" w:hAnsi="Times New Roman" w:cs="Times New Roman"/>
        </w:rPr>
        <w:t xml:space="preserve">).  </w:t>
      </w:r>
    </w:p>
    <w:p w14:paraId="26FF7A32" w14:textId="655B808C" w:rsidR="00332AF3" w:rsidRPr="00CE1DBD" w:rsidRDefault="00332AF3" w:rsidP="005802EE">
      <w:pPr>
        <w:spacing w:line="480" w:lineRule="auto"/>
        <w:contextualSpacing/>
        <w:rPr>
          <w:rFonts w:ascii="Times New Roman" w:hAnsi="Times New Roman" w:cs="Times New Roman"/>
        </w:rPr>
      </w:pPr>
      <w:r w:rsidRPr="00CE1DBD">
        <w:rPr>
          <w:rFonts w:ascii="Times New Roman" w:hAnsi="Times New Roman" w:cs="Times New Roman"/>
          <w:b/>
        </w:rPr>
        <w:t>The Statement of the Problem</w:t>
      </w:r>
    </w:p>
    <w:p w14:paraId="0F36D563" w14:textId="6190BF87" w:rsidR="00E16EF1" w:rsidRPr="00CE1DBD" w:rsidRDefault="00E16EF1"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ab/>
        <w:t xml:space="preserve">According to </w:t>
      </w:r>
      <w:r w:rsidR="008F2D21" w:rsidRPr="00CE1DBD">
        <w:rPr>
          <w:rFonts w:ascii="Times New Roman" w:hAnsi="Times New Roman" w:cs="Times New Roman"/>
        </w:rPr>
        <w:t>Ellis and Levy</w:t>
      </w:r>
      <w:r w:rsidRPr="00CE1DBD">
        <w:rPr>
          <w:rFonts w:ascii="Times New Roman" w:hAnsi="Times New Roman" w:cs="Times New Roman"/>
        </w:rPr>
        <w:t xml:space="preserve"> (2008) the statement of the problem is one or two senten</w:t>
      </w:r>
      <w:r w:rsidR="007B2B5D">
        <w:rPr>
          <w:rFonts w:ascii="Times New Roman" w:hAnsi="Times New Roman" w:cs="Times New Roman"/>
        </w:rPr>
        <w:t xml:space="preserve">ces that frame the problem </w:t>
      </w:r>
      <w:r w:rsidRPr="00CE1DBD">
        <w:rPr>
          <w:rFonts w:ascii="Times New Roman" w:hAnsi="Times New Roman" w:cs="Times New Roman"/>
        </w:rPr>
        <w:t>the potential study is expected to addresses.  Typically the statement of the problem is derived through the steps taken in finding a researchable problem or question.  Those steps</w:t>
      </w:r>
      <w:r w:rsidR="00971CD3" w:rsidRPr="00CE1DBD">
        <w:rPr>
          <w:rFonts w:ascii="Times New Roman" w:hAnsi="Times New Roman" w:cs="Times New Roman"/>
        </w:rPr>
        <w:t>, some addressed earlier in the paper,</w:t>
      </w:r>
      <w:r w:rsidRPr="00CE1DBD">
        <w:rPr>
          <w:rFonts w:ascii="Times New Roman" w:hAnsi="Times New Roman" w:cs="Times New Roman"/>
        </w:rPr>
        <w:t xml:space="preserve"> include ensuring that the proposed research makes a significant difference, advances the field of study and current body of knowledge, is </w:t>
      </w:r>
      <w:r w:rsidR="00971CD3" w:rsidRPr="00CE1DBD">
        <w:rPr>
          <w:rFonts w:ascii="Times New Roman" w:hAnsi="Times New Roman" w:cs="Times New Roman"/>
        </w:rPr>
        <w:t>based in and supported by the literature, and is a manageable size worthy of the time and effort involved.</w:t>
      </w:r>
      <w:r w:rsidR="004B7912" w:rsidRPr="00CE1DBD">
        <w:rPr>
          <w:rFonts w:ascii="Times New Roman" w:hAnsi="Times New Roman" w:cs="Times New Roman"/>
        </w:rPr>
        <w:t xml:space="preserve">  All statements can be expre</w:t>
      </w:r>
      <w:r w:rsidR="00944FD2" w:rsidRPr="00CE1DBD">
        <w:rPr>
          <w:rFonts w:ascii="Times New Roman" w:hAnsi="Times New Roman" w:cs="Times New Roman"/>
        </w:rPr>
        <w:t>ssed and should describe</w:t>
      </w:r>
      <w:r w:rsidR="009F5D15" w:rsidRPr="00CE1DBD">
        <w:rPr>
          <w:rFonts w:ascii="Times New Roman" w:hAnsi="Times New Roman" w:cs="Times New Roman"/>
        </w:rPr>
        <w:t xml:space="preserve"> the statement of the problem using only </w:t>
      </w:r>
      <w:r w:rsidR="004B7912" w:rsidRPr="00CE1DBD">
        <w:rPr>
          <w:rFonts w:ascii="Times New Roman" w:hAnsi="Times New Roman" w:cs="Times New Roman"/>
        </w:rPr>
        <w:t>one or two grammatically correct and purposefully written complete sentences (Leedy &amp; Ormrod, 2010, p. 48, para. 5).</w:t>
      </w:r>
      <w:r w:rsidR="009F5D15" w:rsidRPr="00CE1DBD">
        <w:rPr>
          <w:rFonts w:ascii="Times New Roman" w:hAnsi="Times New Roman" w:cs="Times New Roman"/>
        </w:rPr>
        <w:t xml:space="preserve">  Everything else in the study should support this brief and concise statement, so the focus of the research stays clear and concise.</w:t>
      </w:r>
    </w:p>
    <w:p w14:paraId="2F9ED674" w14:textId="463A5B84" w:rsidR="009C154F" w:rsidRPr="00CE1DBD" w:rsidRDefault="00163F20" w:rsidP="005802EE">
      <w:pPr>
        <w:spacing w:line="480" w:lineRule="auto"/>
        <w:contextualSpacing/>
        <w:rPr>
          <w:rFonts w:ascii="Times New Roman" w:hAnsi="Times New Roman" w:cs="Times New Roman"/>
          <w:b/>
        </w:rPr>
      </w:pPr>
      <w:r w:rsidRPr="00CE1DBD">
        <w:rPr>
          <w:rFonts w:ascii="Times New Roman" w:hAnsi="Times New Roman" w:cs="Times New Roman"/>
          <w:b/>
        </w:rPr>
        <w:t>The Problem Statement</w:t>
      </w:r>
    </w:p>
    <w:p w14:paraId="0C21562B" w14:textId="2DBBEEBF" w:rsidR="00240C2B" w:rsidRPr="00CE1DBD" w:rsidRDefault="002A3691"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The problem statement is often</w:t>
      </w:r>
      <w:r w:rsidR="00254AB2" w:rsidRPr="00CE1DBD">
        <w:rPr>
          <w:rFonts w:ascii="Times New Roman" w:hAnsi="Times New Roman" w:cs="Times New Roman"/>
        </w:rPr>
        <w:t xml:space="preserve"> a paragraph</w:t>
      </w:r>
      <w:r w:rsidR="0044652A" w:rsidRPr="00CE1DBD">
        <w:rPr>
          <w:rFonts w:ascii="Times New Roman" w:hAnsi="Times New Roman" w:cs="Times New Roman"/>
        </w:rPr>
        <w:t>, laid out in several well-developed and focused sentences (Ellis</w:t>
      </w:r>
      <w:r w:rsidR="008F2D21" w:rsidRPr="00CE1DBD">
        <w:rPr>
          <w:rFonts w:ascii="Times New Roman" w:hAnsi="Times New Roman" w:cs="Times New Roman"/>
        </w:rPr>
        <w:t xml:space="preserve"> &amp; Levy</w:t>
      </w:r>
      <w:r w:rsidR="0044652A" w:rsidRPr="00CE1DBD">
        <w:rPr>
          <w:rFonts w:ascii="Times New Roman" w:hAnsi="Times New Roman" w:cs="Times New Roman"/>
        </w:rPr>
        <w:t>, 2008),</w:t>
      </w:r>
      <w:r w:rsidR="00254AB2" w:rsidRPr="00CE1DBD">
        <w:rPr>
          <w:rFonts w:ascii="Times New Roman" w:hAnsi="Times New Roman" w:cs="Times New Roman"/>
        </w:rPr>
        <w:t xml:space="preserve"> </w:t>
      </w:r>
      <w:r w:rsidR="0044652A" w:rsidRPr="00CE1DBD">
        <w:rPr>
          <w:rFonts w:ascii="Times New Roman" w:hAnsi="Times New Roman" w:cs="Times New Roman"/>
        </w:rPr>
        <w:t xml:space="preserve">located </w:t>
      </w:r>
      <w:r w:rsidR="00254AB2" w:rsidRPr="00CE1DBD">
        <w:rPr>
          <w:rFonts w:ascii="Times New Roman" w:hAnsi="Times New Roman" w:cs="Times New Roman"/>
        </w:rPr>
        <w:t xml:space="preserve">at the beginning of a </w:t>
      </w:r>
      <w:r w:rsidRPr="00CE1DBD">
        <w:rPr>
          <w:rFonts w:ascii="Times New Roman" w:hAnsi="Times New Roman" w:cs="Times New Roman"/>
        </w:rPr>
        <w:t xml:space="preserve">research study that </w:t>
      </w:r>
      <w:r w:rsidR="00254AB2" w:rsidRPr="00CE1DBD">
        <w:rPr>
          <w:rFonts w:ascii="Times New Roman" w:hAnsi="Times New Roman" w:cs="Times New Roman"/>
        </w:rPr>
        <w:t>ambitiously drives</w:t>
      </w:r>
      <w:r w:rsidRPr="00CE1DBD">
        <w:rPr>
          <w:rFonts w:ascii="Times New Roman" w:hAnsi="Times New Roman" w:cs="Times New Roman"/>
        </w:rPr>
        <w:t xml:space="preserve"> </w:t>
      </w:r>
      <w:r w:rsidR="0044652A" w:rsidRPr="00CE1DBD">
        <w:rPr>
          <w:rFonts w:ascii="Times New Roman" w:hAnsi="Times New Roman" w:cs="Times New Roman"/>
        </w:rPr>
        <w:t xml:space="preserve">its </w:t>
      </w:r>
      <w:r w:rsidRPr="00CE1DBD">
        <w:rPr>
          <w:rFonts w:ascii="Times New Roman" w:hAnsi="Times New Roman" w:cs="Times New Roman"/>
        </w:rPr>
        <w:t xml:space="preserve">anticipated success </w:t>
      </w:r>
      <w:r w:rsidR="00254AB2" w:rsidRPr="00CE1DBD">
        <w:rPr>
          <w:rFonts w:ascii="Times New Roman" w:hAnsi="Times New Roman" w:cs="Times New Roman"/>
        </w:rPr>
        <w:t xml:space="preserve">(Leedy &amp; Ormrod, 2010).  </w:t>
      </w:r>
      <w:r w:rsidR="001D40E3" w:rsidRPr="00CE1DBD">
        <w:rPr>
          <w:rFonts w:ascii="Times New Roman" w:hAnsi="Times New Roman" w:cs="Times New Roman"/>
        </w:rPr>
        <w:t>Developing the problem statement has many of the same characteristics as does e</w:t>
      </w:r>
      <w:r w:rsidR="00B07A7C" w:rsidRPr="00CE1DBD">
        <w:rPr>
          <w:rFonts w:ascii="Times New Roman" w:hAnsi="Times New Roman" w:cs="Times New Roman"/>
        </w:rPr>
        <w:t>stab</w:t>
      </w:r>
      <w:r w:rsidR="001D40E3" w:rsidRPr="00CE1DBD">
        <w:rPr>
          <w:rFonts w:ascii="Times New Roman" w:hAnsi="Times New Roman" w:cs="Times New Roman"/>
        </w:rPr>
        <w:t>lishing the initial</w:t>
      </w:r>
      <w:r w:rsidR="00B07A7C" w:rsidRPr="00CE1DBD">
        <w:rPr>
          <w:rFonts w:ascii="Times New Roman" w:hAnsi="Times New Roman" w:cs="Times New Roman"/>
        </w:rPr>
        <w:t xml:space="preserve"> researchable problem.  </w:t>
      </w:r>
      <w:r w:rsidR="00B86AB0" w:rsidRPr="00CE1DBD">
        <w:rPr>
          <w:rFonts w:ascii="Times New Roman" w:hAnsi="Times New Roman" w:cs="Times New Roman"/>
        </w:rPr>
        <w:t>Problem statements are often found within the first part of a research study and</w:t>
      </w:r>
      <w:r w:rsidR="009C154F" w:rsidRPr="00CE1DBD">
        <w:rPr>
          <w:rFonts w:ascii="Times New Roman" w:hAnsi="Times New Roman" w:cs="Times New Roman"/>
        </w:rPr>
        <w:t xml:space="preserve"> serves as a crucial and found</w:t>
      </w:r>
      <w:r w:rsidR="00E455D1" w:rsidRPr="00CE1DBD">
        <w:rPr>
          <w:rFonts w:ascii="Times New Roman" w:hAnsi="Times New Roman" w:cs="Times New Roman"/>
        </w:rPr>
        <w:t>ational role for all research</w:t>
      </w:r>
      <w:r w:rsidR="00B86AB0" w:rsidRPr="00CE1DBD">
        <w:rPr>
          <w:rFonts w:ascii="Times New Roman" w:hAnsi="Times New Roman" w:cs="Times New Roman"/>
        </w:rPr>
        <w:t xml:space="preserve"> (</w:t>
      </w:r>
      <w:r w:rsidR="00400BC5" w:rsidRPr="00CE1DBD">
        <w:rPr>
          <w:rFonts w:ascii="Times New Roman" w:hAnsi="Times New Roman" w:cs="Times New Roman"/>
        </w:rPr>
        <w:t>Jacobs, 2013</w:t>
      </w:r>
      <w:r w:rsidR="00B86AB0" w:rsidRPr="00CE1DBD">
        <w:rPr>
          <w:rFonts w:ascii="Times New Roman" w:hAnsi="Times New Roman" w:cs="Times New Roman"/>
        </w:rPr>
        <w:t xml:space="preserve">).  </w:t>
      </w:r>
      <w:r w:rsidR="00B07A7C" w:rsidRPr="00CE1DBD">
        <w:rPr>
          <w:rFonts w:ascii="Times New Roman" w:hAnsi="Times New Roman" w:cs="Times New Roman"/>
        </w:rPr>
        <w:t xml:space="preserve">According to Leedy and Ormrod (2010) “you can state your problem clearly only when you also state it completely.”  </w:t>
      </w:r>
      <w:r w:rsidR="008546AC" w:rsidRPr="00CE1DBD">
        <w:rPr>
          <w:rFonts w:ascii="Times New Roman" w:hAnsi="Times New Roman" w:cs="Times New Roman"/>
        </w:rPr>
        <w:t xml:space="preserve">Jacobs (2013) suggests that </w:t>
      </w:r>
      <w:r w:rsidR="00351469" w:rsidRPr="00CE1DBD">
        <w:rPr>
          <w:rFonts w:ascii="Times New Roman" w:hAnsi="Times New Roman" w:cs="Times New Roman"/>
        </w:rPr>
        <w:t>problem statements represent a system of arguments recognized as being true to a sense</w:t>
      </w:r>
      <w:r w:rsidR="008546AC" w:rsidRPr="00CE1DBD">
        <w:rPr>
          <w:rFonts w:ascii="Times New Roman" w:hAnsi="Times New Roman" w:cs="Times New Roman"/>
        </w:rPr>
        <w:t xml:space="preserve">.  </w:t>
      </w:r>
      <w:r w:rsidR="00351469" w:rsidRPr="00CE1DBD">
        <w:rPr>
          <w:rFonts w:ascii="Times New Roman" w:hAnsi="Times New Roman" w:cs="Times New Roman"/>
        </w:rPr>
        <w:t xml:space="preserve">This information is often derived from the literature </w:t>
      </w:r>
      <w:r w:rsidR="00A00487" w:rsidRPr="00CE1DBD">
        <w:rPr>
          <w:rFonts w:ascii="Times New Roman" w:hAnsi="Times New Roman" w:cs="Times New Roman"/>
        </w:rPr>
        <w:t xml:space="preserve">and </w:t>
      </w:r>
      <w:r w:rsidR="00351469" w:rsidRPr="00CE1DBD">
        <w:rPr>
          <w:rFonts w:ascii="Times New Roman" w:hAnsi="Times New Roman" w:cs="Times New Roman"/>
        </w:rPr>
        <w:t>from the views of highly respected individua</w:t>
      </w:r>
      <w:r w:rsidR="001D40E3" w:rsidRPr="00CE1DBD">
        <w:rPr>
          <w:rFonts w:ascii="Times New Roman" w:hAnsi="Times New Roman" w:cs="Times New Roman"/>
        </w:rPr>
        <w:t xml:space="preserve">ls in the scientific community.  </w:t>
      </w:r>
    </w:p>
    <w:p w14:paraId="5EE4CE23" w14:textId="07B36F45" w:rsidR="001D1022" w:rsidRPr="00CE1DBD" w:rsidRDefault="00A00487" w:rsidP="005802EE">
      <w:pPr>
        <w:spacing w:line="480" w:lineRule="auto"/>
        <w:ind w:firstLine="720"/>
        <w:contextualSpacing/>
        <w:rPr>
          <w:rFonts w:ascii="Times New Roman" w:hAnsi="Times New Roman" w:cs="Times New Roman"/>
        </w:rPr>
      </w:pPr>
      <w:r w:rsidRPr="00CE1DBD">
        <w:rPr>
          <w:rFonts w:ascii="Times New Roman" w:hAnsi="Times New Roman" w:cs="Times New Roman"/>
          <w:b/>
        </w:rPr>
        <w:t>Developing</w:t>
      </w:r>
      <w:r w:rsidR="00EA3DB5" w:rsidRPr="00CE1DBD">
        <w:rPr>
          <w:rFonts w:ascii="Times New Roman" w:hAnsi="Times New Roman" w:cs="Times New Roman"/>
          <w:b/>
        </w:rPr>
        <w:t xml:space="preserve"> </w:t>
      </w:r>
      <w:r w:rsidR="00B27CB0" w:rsidRPr="00CE1DBD">
        <w:rPr>
          <w:rFonts w:ascii="Times New Roman" w:hAnsi="Times New Roman" w:cs="Times New Roman"/>
          <w:b/>
        </w:rPr>
        <w:t xml:space="preserve">the </w:t>
      </w:r>
      <w:r w:rsidR="00EA3DB5" w:rsidRPr="00CE1DBD">
        <w:rPr>
          <w:rFonts w:ascii="Times New Roman" w:hAnsi="Times New Roman" w:cs="Times New Roman"/>
          <w:b/>
        </w:rPr>
        <w:t>Problem</w:t>
      </w:r>
      <w:r w:rsidR="00B27CB0" w:rsidRPr="00CE1DBD">
        <w:rPr>
          <w:rFonts w:ascii="Times New Roman" w:hAnsi="Times New Roman" w:cs="Times New Roman"/>
          <w:b/>
        </w:rPr>
        <w:t xml:space="preserve"> Statement</w:t>
      </w:r>
      <w:r w:rsidR="00B22618" w:rsidRPr="00CE1DBD">
        <w:rPr>
          <w:rFonts w:ascii="Times New Roman" w:hAnsi="Times New Roman" w:cs="Times New Roman"/>
        </w:rPr>
        <w:t xml:space="preserve">.  </w:t>
      </w:r>
      <w:r w:rsidR="00680832" w:rsidRPr="00CE1DBD">
        <w:rPr>
          <w:rFonts w:ascii="Times New Roman" w:hAnsi="Times New Roman" w:cs="Times New Roman"/>
        </w:rPr>
        <w:t xml:space="preserve">Leedy and Ormrod (2010) stated that a problem statement isn’t completely clear until it has been completely </w:t>
      </w:r>
      <w:r w:rsidR="00CD6352" w:rsidRPr="00CE1DBD">
        <w:rPr>
          <w:rFonts w:ascii="Times New Roman" w:hAnsi="Times New Roman" w:cs="Times New Roman"/>
        </w:rPr>
        <w:t>stated;</w:t>
      </w:r>
      <w:r w:rsidR="00680832" w:rsidRPr="00CE1DBD">
        <w:rPr>
          <w:rFonts w:ascii="Times New Roman" w:hAnsi="Times New Roman" w:cs="Times New Roman"/>
        </w:rPr>
        <w:t xml:space="preserve"> this means that there are many questions</w:t>
      </w:r>
      <w:r w:rsidR="00CD6352" w:rsidRPr="00CE1DBD">
        <w:rPr>
          <w:rFonts w:ascii="Times New Roman" w:hAnsi="Times New Roman" w:cs="Times New Roman"/>
        </w:rPr>
        <w:t>,</w:t>
      </w:r>
      <w:r w:rsidR="00680832" w:rsidRPr="00CE1DBD">
        <w:rPr>
          <w:rFonts w:ascii="Times New Roman" w:hAnsi="Times New Roman" w:cs="Times New Roman"/>
        </w:rPr>
        <w:t xml:space="preserve"> which must be </w:t>
      </w:r>
      <w:r w:rsidR="00CD6352" w:rsidRPr="00CE1DBD">
        <w:rPr>
          <w:rFonts w:ascii="Times New Roman" w:hAnsi="Times New Roman" w:cs="Times New Roman"/>
        </w:rPr>
        <w:t>asked and answered</w:t>
      </w:r>
      <w:r w:rsidR="00680832" w:rsidRPr="00CE1DBD">
        <w:rPr>
          <w:rFonts w:ascii="Times New Roman" w:hAnsi="Times New Roman" w:cs="Times New Roman"/>
        </w:rPr>
        <w:t xml:space="preserve"> </w:t>
      </w:r>
      <w:r w:rsidR="00B22618" w:rsidRPr="00CE1DBD">
        <w:rPr>
          <w:rFonts w:ascii="Times New Roman" w:hAnsi="Times New Roman" w:cs="Times New Roman"/>
        </w:rPr>
        <w:t>while</w:t>
      </w:r>
      <w:r w:rsidR="00680832" w:rsidRPr="00CE1DBD">
        <w:rPr>
          <w:rFonts w:ascii="Times New Roman" w:hAnsi="Times New Roman" w:cs="Times New Roman"/>
        </w:rPr>
        <w:t xml:space="preserve"> developing </w:t>
      </w:r>
      <w:r w:rsidR="00B22618" w:rsidRPr="00CE1DBD">
        <w:rPr>
          <w:rFonts w:ascii="Times New Roman" w:hAnsi="Times New Roman" w:cs="Times New Roman"/>
        </w:rPr>
        <w:t>the</w:t>
      </w:r>
      <w:r w:rsidR="00680832" w:rsidRPr="00CE1DBD">
        <w:rPr>
          <w:rFonts w:ascii="Times New Roman" w:hAnsi="Times New Roman" w:cs="Times New Roman"/>
        </w:rPr>
        <w:t xml:space="preserve"> problem statement.  McGee (2012)</w:t>
      </w:r>
      <w:r w:rsidR="00CD6352" w:rsidRPr="00CE1DBD">
        <w:rPr>
          <w:rFonts w:ascii="Times New Roman" w:hAnsi="Times New Roman" w:cs="Times New Roman"/>
        </w:rPr>
        <w:t>,</w:t>
      </w:r>
      <w:r w:rsidR="00680832" w:rsidRPr="00CE1DBD">
        <w:rPr>
          <w:rFonts w:ascii="Times New Roman" w:hAnsi="Times New Roman" w:cs="Times New Roman"/>
        </w:rPr>
        <w:t xml:space="preserve"> along with Leedy and Ormrod </w:t>
      </w:r>
      <w:r w:rsidR="00CD6352" w:rsidRPr="00CE1DBD">
        <w:rPr>
          <w:rFonts w:ascii="Times New Roman" w:hAnsi="Times New Roman" w:cs="Times New Roman"/>
        </w:rPr>
        <w:t>(2010</w:t>
      </w:r>
      <w:r w:rsidR="00550685" w:rsidRPr="00CE1DBD">
        <w:rPr>
          <w:rFonts w:ascii="Times New Roman" w:hAnsi="Times New Roman" w:cs="Times New Roman"/>
        </w:rPr>
        <w:t>)</w:t>
      </w:r>
      <w:r w:rsidR="00CD6352" w:rsidRPr="00CE1DBD">
        <w:rPr>
          <w:rFonts w:ascii="Times New Roman" w:hAnsi="Times New Roman" w:cs="Times New Roman"/>
        </w:rPr>
        <w:t xml:space="preserve">, share </w:t>
      </w:r>
      <w:r w:rsidR="00680832" w:rsidRPr="00CE1DBD">
        <w:rPr>
          <w:rFonts w:ascii="Times New Roman" w:hAnsi="Times New Roman" w:cs="Times New Roman"/>
        </w:rPr>
        <w:t>seve</w:t>
      </w:r>
      <w:r w:rsidR="00CD6352" w:rsidRPr="00CE1DBD">
        <w:rPr>
          <w:rFonts w:ascii="Times New Roman" w:hAnsi="Times New Roman" w:cs="Times New Roman"/>
        </w:rPr>
        <w:t>ral overlapping characteristics</w:t>
      </w:r>
      <w:r w:rsidR="00550685" w:rsidRPr="00CE1DBD">
        <w:rPr>
          <w:rFonts w:ascii="Times New Roman" w:hAnsi="Times New Roman" w:cs="Times New Roman"/>
        </w:rPr>
        <w:t xml:space="preserve"> or steps</w:t>
      </w:r>
      <w:r w:rsidR="00CD6352" w:rsidRPr="00CE1DBD">
        <w:rPr>
          <w:rFonts w:ascii="Times New Roman" w:hAnsi="Times New Roman" w:cs="Times New Roman"/>
        </w:rPr>
        <w:t xml:space="preserve">, which </w:t>
      </w:r>
      <w:r w:rsidR="00680832" w:rsidRPr="00CE1DBD">
        <w:rPr>
          <w:rFonts w:ascii="Times New Roman" w:hAnsi="Times New Roman" w:cs="Times New Roman"/>
        </w:rPr>
        <w:t>define and help guide the development of a good sound problem stateme</w:t>
      </w:r>
      <w:r w:rsidR="00012BA7" w:rsidRPr="00CE1DBD">
        <w:rPr>
          <w:rFonts w:ascii="Times New Roman" w:hAnsi="Times New Roman" w:cs="Times New Roman"/>
        </w:rPr>
        <w:t xml:space="preserve">nt.  </w:t>
      </w:r>
      <w:r w:rsidR="001A5829" w:rsidRPr="00CE1DBD">
        <w:rPr>
          <w:rFonts w:ascii="Times New Roman" w:hAnsi="Times New Roman" w:cs="Times New Roman"/>
        </w:rPr>
        <w:t>A few of these steps include stating the problem clearly</w:t>
      </w:r>
      <w:r w:rsidR="00550685" w:rsidRPr="00CE1DBD">
        <w:rPr>
          <w:rFonts w:ascii="Times New Roman" w:hAnsi="Times New Roman" w:cs="Times New Roman"/>
        </w:rPr>
        <w:t xml:space="preserve"> and precisely</w:t>
      </w:r>
      <w:r w:rsidR="001A5829" w:rsidRPr="00CE1DBD">
        <w:rPr>
          <w:rFonts w:ascii="Times New Roman" w:hAnsi="Times New Roman" w:cs="Times New Roman"/>
        </w:rPr>
        <w:t>, thinking through the implications of the study,</w:t>
      </w:r>
      <w:r w:rsidR="00550685" w:rsidRPr="00CE1DBD">
        <w:rPr>
          <w:rFonts w:ascii="Times New Roman" w:hAnsi="Times New Roman" w:cs="Times New Roman"/>
        </w:rPr>
        <w:t xml:space="preserve"> </w:t>
      </w:r>
      <w:r w:rsidR="00B22618" w:rsidRPr="00CE1DBD">
        <w:rPr>
          <w:rFonts w:ascii="Times New Roman" w:hAnsi="Times New Roman" w:cs="Times New Roman"/>
        </w:rPr>
        <w:t xml:space="preserve">and </w:t>
      </w:r>
      <w:r w:rsidR="00550685" w:rsidRPr="00CE1DBD">
        <w:rPr>
          <w:rFonts w:ascii="Times New Roman" w:hAnsi="Times New Roman" w:cs="Times New Roman"/>
        </w:rPr>
        <w:t xml:space="preserve">stating the problem in a way that reflects an open </w:t>
      </w:r>
      <w:r w:rsidR="00B22618" w:rsidRPr="00CE1DBD">
        <w:rPr>
          <w:rFonts w:ascii="Times New Roman" w:hAnsi="Times New Roman" w:cs="Times New Roman"/>
        </w:rPr>
        <w:t xml:space="preserve">mind about the possible results.  </w:t>
      </w:r>
      <w:r w:rsidR="00EF2BF5" w:rsidRPr="00CE1DBD">
        <w:rPr>
          <w:rFonts w:ascii="Times New Roman" w:hAnsi="Times New Roman" w:cs="Times New Roman"/>
        </w:rPr>
        <w:t xml:space="preserve">Constructing </w:t>
      </w:r>
      <w:r w:rsidR="009F5D15" w:rsidRPr="00CE1DBD">
        <w:rPr>
          <w:rFonts w:ascii="Times New Roman" w:hAnsi="Times New Roman" w:cs="Times New Roman"/>
        </w:rPr>
        <w:t xml:space="preserve">a problem statement is </w:t>
      </w:r>
      <w:r w:rsidR="00EF2BF5" w:rsidRPr="00CE1DBD">
        <w:rPr>
          <w:rFonts w:ascii="Times New Roman" w:hAnsi="Times New Roman" w:cs="Times New Roman"/>
        </w:rPr>
        <w:t xml:space="preserve">a formative process </w:t>
      </w:r>
      <w:r w:rsidR="009F5D15" w:rsidRPr="00CE1DBD">
        <w:rPr>
          <w:rFonts w:ascii="Times New Roman" w:hAnsi="Times New Roman" w:cs="Times New Roman"/>
        </w:rPr>
        <w:t>and serves</w:t>
      </w:r>
      <w:r w:rsidR="00EF2BF5" w:rsidRPr="00CE1DBD">
        <w:rPr>
          <w:rFonts w:ascii="Times New Roman" w:hAnsi="Times New Roman" w:cs="Times New Roman"/>
        </w:rPr>
        <w:t xml:space="preserve"> an important function in helping to sharpen the course</w:t>
      </w:r>
      <w:r w:rsidR="009F5D15" w:rsidRPr="00CE1DBD">
        <w:rPr>
          <w:rFonts w:ascii="Times New Roman" w:hAnsi="Times New Roman" w:cs="Times New Roman"/>
        </w:rPr>
        <w:t xml:space="preserve"> and direction</w:t>
      </w:r>
      <w:r w:rsidR="00EF2BF5" w:rsidRPr="00CE1DBD">
        <w:rPr>
          <w:rFonts w:ascii="Times New Roman" w:hAnsi="Times New Roman" w:cs="Times New Roman"/>
        </w:rPr>
        <w:t xml:space="preserve"> of the study</w:t>
      </w:r>
      <w:r w:rsidR="00CD325C" w:rsidRPr="00CE1DBD">
        <w:rPr>
          <w:rFonts w:ascii="Times New Roman" w:hAnsi="Times New Roman" w:cs="Times New Roman"/>
        </w:rPr>
        <w:t xml:space="preserve"> (Jacobs, 2013)</w:t>
      </w:r>
      <w:r w:rsidR="00EF2BF5" w:rsidRPr="00CE1DBD">
        <w:rPr>
          <w:rFonts w:ascii="Times New Roman" w:hAnsi="Times New Roman" w:cs="Times New Roman"/>
        </w:rPr>
        <w:t xml:space="preserve">.  </w:t>
      </w:r>
      <w:r w:rsidR="00CD325C" w:rsidRPr="00CE1DBD">
        <w:rPr>
          <w:rFonts w:ascii="Times New Roman" w:hAnsi="Times New Roman" w:cs="Times New Roman"/>
        </w:rPr>
        <w:t xml:space="preserve">While </w:t>
      </w:r>
      <w:r w:rsidR="00F720E4" w:rsidRPr="00CE1DBD">
        <w:rPr>
          <w:rFonts w:ascii="Times New Roman" w:hAnsi="Times New Roman" w:cs="Times New Roman"/>
        </w:rPr>
        <w:t>establishing a reliable problem statement</w:t>
      </w:r>
      <w:r w:rsidR="009F5D15" w:rsidRPr="00CE1DBD">
        <w:rPr>
          <w:rFonts w:ascii="Times New Roman" w:hAnsi="Times New Roman" w:cs="Times New Roman"/>
        </w:rPr>
        <w:t>,</w:t>
      </w:r>
      <w:r w:rsidR="00B22618" w:rsidRPr="00CE1DBD">
        <w:rPr>
          <w:rFonts w:ascii="Times New Roman" w:hAnsi="Times New Roman" w:cs="Times New Roman"/>
        </w:rPr>
        <w:t xml:space="preserve"> </w:t>
      </w:r>
      <w:r w:rsidR="00F720E4" w:rsidRPr="00CE1DBD">
        <w:rPr>
          <w:rFonts w:ascii="Times New Roman" w:hAnsi="Times New Roman" w:cs="Times New Roman"/>
        </w:rPr>
        <w:t xml:space="preserve">consistently </w:t>
      </w:r>
      <w:r w:rsidR="00B22618" w:rsidRPr="00CE1DBD">
        <w:rPr>
          <w:rFonts w:ascii="Times New Roman" w:hAnsi="Times New Roman" w:cs="Times New Roman"/>
        </w:rPr>
        <w:t xml:space="preserve">reflect </w:t>
      </w:r>
      <w:r w:rsidR="00F720E4" w:rsidRPr="00CE1DBD">
        <w:rPr>
          <w:rFonts w:ascii="Times New Roman" w:hAnsi="Times New Roman" w:cs="Times New Roman"/>
        </w:rPr>
        <w:t>on the reviewed literature</w:t>
      </w:r>
      <w:r w:rsidR="009F5D15" w:rsidRPr="00CE1DBD">
        <w:rPr>
          <w:rFonts w:ascii="Times New Roman" w:hAnsi="Times New Roman" w:cs="Times New Roman"/>
        </w:rPr>
        <w:t>,</w:t>
      </w:r>
      <w:r w:rsidR="00F720E4" w:rsidRPr="00CE1DBD">
        <w:rPr>
          <w:rFonts w:ascii="Times New Roman" w:hAnsi="Times New Roman" w:cs="Times New Roman"/>
        </w:rPr>
        <w:t xml:space="preserve"> </w:t>
      </w:r>
      <w:r w:rsidR="009F5D15" w:rsidRPr="00CE1DBD">
        <w:rPr>
          <w:rFonts w:ascii="Times New Roman" w:hAnsi="Times New Roman" w:cs="Times New Roman"/>
        </w:rPr>
        <w:t xml:space="preserve">edit and refine </w:t>
      </w:r>
      <w:r w:rsidR="00F720E4" w:rsidRPr="00CE1DBD">
        <w:rPr>
          <w:rFonts w:ascii="Times New Roman" w:hAnsi="Times New Roman" w:cs="Times New Roman"/>
        </w:rPr>
        <w:t>the purpose of the statement</w:t>
      </w:r>
      <w:r w:rsidR="009F5D15" w:rsidRPr="00CE1DBD">
        <w:rPr>
          <w:rFonts w:ascii="Times New Roman" w:hAnsi="Times New Roman" w:cs="Times New Roman"/>
        </w:rPr>
        <w:t>,</w:t>
      </w:r>
      <w:r w:rsidR="00F720E4" w:rsidRPr="00CE1DBD">
        <w:rPr>
          <w:rFonts w:ascii="Times New Roman" w:hAnsi="Times New Roman" w:cs="Times New Roman"/>
        </w:rPr>
        <w:t xml:space="preserve"> and </w:t>
      </w:r>
      <w:commentRangeStart w:id="6"/>
      <w:r w:rsidR="009F5D15" w:rsidRPr="00CE1DBD">
        <w:rPr>
          <w:rFonts w:ascii="Times New Roman" w:hAnsi="Times New Roman" w:cs="Times New Roman"/>
        </w:rPr>
        <w:t>utilize</w:t>
      </w:r>
      <w:commentRangeEnd w:id="6"/>
      <w:r w:rsidR="00312F92">
        <w:rPr>
          <w:rStyle w:val="CommentReference"/>
          <w:rFonts w:ascii="Times New Roman" w:eastAsia="Calibri" w:hAnsi="Times New Roman" w:cs="Times New Roman"/>
        </w:rPr>
        <w:commentReference w:id="6"/>
      </w:r>
      <w:r w:rsidR="009F5D15" w:rsidRPr="00CE1DBD">
        <w:rPr>
          <w:rFonts w:ascii="Times New Roman" w:hAnsi="Times New Roman" w:cs="Times New Roman"/>
        </w:rPr>
        <w:t xml:space="preserve"> vocabulary and grammar that</w:t>
      </w:r>
      <w:r w:rsidR="00F720E4" w:rsidRPr="00CE1DBD">
        <w:rPr>
          <w:rFonts w:ascii="Times New Roman" w:hAnsi="Times New Roman" w:cs="Times New Roman"/>
        </w:rPr>
        <w:t xml:space="preserve"> will enhance the clarity of statement </w:t>
      </w:r>
      <w:r w:rsidR="001D1022" w:rsidRPr="00CE1DBD">
        <w:rPr>
          <w:rFonts w:ascii="Times New Roman" w:hAnsi="Times New Roman" w:cs="Times New Roman"/>
        </w:rPr>
        <w:t>(Leedy &amp; Ormrod, 2010, pg. 51).</w:t>
      </w:r>
      <w:r w:rsidR="00CD325C" w:rsidRPr="00CE1DBD">
        <w:rPr>
          <w:rFonts w:ascii="Times New Roman" w:hAnsi="Times New Roman" w:cs="Times New Roman"/>
        </w:rPr>
        <w:t xml:space="preserve">  </w:t>
      </w:r>
      <w:r w:rsidR="007661FB" w:rsidRPr="00CE1DBD">
        <w:rPr>
          <w:rFonts w:ascii="Times New Roman" w:hAnsi="Times New Roman" w:cs="Times New Roman"/>
        </w:rPr>
        <w:t>In addition to the characteristics or steps, which define and help guide the devel</w:t>
      </w:r>
      <w:r w:rsidR="009F5D15" w:rsidRPr="00CE1DBD">
        <w:rPr>
          <w:rFonts w:ascii="Times New Roman" w:hAnsi="Times New Roman" w:cs="Times New Roman"/>
        </w:rPr>
        <w:t>opment of the problem statement</w:t>
      </w:r>
      <w:r w:rsidR="007661FB" w:rsidRPr="00CE1DBD">
        <w:rPr>
          <w:rFonts w:ascii="Times New Roman" w:hAnsi="Times New Roman" w:cs="Times New Roman"/>
        </w:rPr>
        <w:t xml:space="preserve"> Ellis</w:t>
      </w:r>
      <w:r w:rsidR="00DB087C" w:rsidRPr="00CE1DBD">
        <w:rPr>
          <w:rFonts w:ascii="Times New Roman" w:hAnsi="Times New Roman" w:cs="Times New Roman"/>
        </w:rPr>
        <w:t xml:space="preserve"> and Levy</w:t>
      </w:r>
      <w:r w:rsidR="007661FB" w:rsidRPr="00CE1DBD">
        <w:rPr>
          <w:rFonts w:ascii="Times New Roman" w:hAnsi="Times New Roman" w:cs="Times New Roman"/>
        </w:rPr>
        <w:t xml:space="preserve"> (2008)</w:t>
      </w:r>
      <w:r w:rsidR="009F5D15" w:rsidRPr="00CE1DBD">
        <w:rPr>
          <w:rFonts w:ascii="Times New Roman" w:hAnsi="Times New Roman" w:cs="Times New Roman"/>
        </w:rPr>
        <w:t xml:space="preserve"> add that the problem statement</w:t>
      </w:r>
      <w:r w:rsidR="007661FB" w:rsidRPr="00CE1DBD">
        <w:rPr>
          <w:rFonts w:ascii="Times New Roman" w:hAnsi="Times New Roman" w:cs="Times New Roman"/>
        </w:rPr>
        <w:t xml:space="preserve"> should also </w:t>
      </w:r>
      <w:r w:rsidR="001D1022" w:rsidRPr="00CE1DBD">
        <w:rPr>
          <w:rFonts w:ascii="Times New Roman" w:hAnsi="Times New Roman" w:cs="Times New Roman"/>
        </w:rPr>
        <w:t>address six questions: what, how, where, wh</w:t>
      </w:r>
      <w:r w:rsidR="007661FB" w:rsidRPr="00CE1DBD">
        <w:rPr>
          <w:rFonts w:ascii="Times New Roman" w:hAnsi="Times New Roman" w:cs="Times New Roman"/>
        </w:rPr>
        <w:t>en, why, and who.</w:t>
      </w:r>
      <w:r w:rsidR="001D1022" w:rsidRPr="00CE1DBD">
        <w:rPr>
          <w:rFonts w:ascii="Times New Roman" w:hAnsi="Times New Roman" w:cs="Times New Roman"/>
        </w:rPr>
        <w:t xml:space="preserve">  </w:t>
      </w:r>
    </w:p>
    <w:p w14:paraId="425392FD" w14:textId="5351AF53" w:rsidR="009C154F" w:rsidRPr="00CE1DBD" w:rsidRDefault="00F720E4"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 xml:space="preserve">Finally the problem statement should </w:t>
      </w:r>
      <w:r w:rsidR="00FA6762" w:rsidRPr="00CE1DBD">
        <w:rPr>
          <w:rFonts w:ascii="Times New Roman" w:hAnsi="Times New Roman" w:cs="Times New Roman"/>
        </w:rPr>
        <w:t>conclude with a</w:t>
      </w:r>
      <w:r w:rsidR="00EA3DB5" w:rsidRPr="00CE1DBD">
        <w:rPr>
          <w:rFonts w:ascii="Times New Roman" w:hAnsi="Times New Roman" w:cs="Times New Roman"/>
        </w:rPr>
        <w:t>n overarching</w:t>
      </w:r>
      <w:r w:rsidR="00FA6762" w:rsidRPr="00CE1DBD">
        <w:rPr>
          <w:rFonts w:ascii="Times New Roman" w:hAnsi="Times New Roman" w:cs="Times New Roman"/>
        </w:rPr>
        <w:t xml:space="preserve"> statement that </w:t>
      </w:r>
      <w:r w:rsidR="000575F8" w:rsidRPr="00CE1DBD">
        <w:rPr>
          <w:rFonts w:ascii="Times New Roman" w:hAnsi="Times New Roman" w:cs="Times New Roman"/>
        </w:rPr>
        <w:t>supports</w:t>
      </w:r>
      <w:r w:rsidR="00E41924" w:rsidRPr="00CE1DBD">
        <w:rPr>
          <w:rFonts w:ascii="Times New Roman" w:hAnsi="Times New Roman" w:cs="Times New Roman"/>
        </w:rPr>
        <w:t xml:space="preserve"> </w:t>
      </w:r>
      <w:r w:rsidR="00FA6762" w:rsidRPr="00CE1DBD">
        <w:rPr>
          <w:rFonts w:ascii="Times New Roman" w:hAnsi="Times New Roman" w:cs="Times New Roman"/>
        </w:rPr>
        <w:t xml:space="preserve">how the gap </w:t>
      </w:r>
      <w:r w:rsidR="00EA3DB5" w:rsidRPr="00CE1DBD">
        <w:rPr>
          <w:rFonts w:ascii="Times New Roman" w:hAnsi="Times New Roman" w:cs="Times New Roman"/>
        </w:rPr>
        <w:t xml:space="preserve">in the existing research </w:t>
      </w:r>
      <w:r w:rsidR="00FA6762" w:rsidRPr="00CE1DBD">
        <w:rPr>
          <w:rFonts w:ascii="Times New Roman" w:hAnsi="Times New Roman" w:cs="Times New Roman"/>
        </w:rPr>
        <w:t xml:space="preserve">will be decreased by the </w:t>
      </w:r>
      <w:r w:rsidR="00EA3DB5" w:rsidRPr="00CE1DBD">
        <w:rPr>
          <w:rFonts w:ascii="Times New Roman" w:hAnsi="Times New Roman" w:cs="Times New Roman"/>
        </w:rPr>
        <w:t xml:space="preserve">proposed </w:t>
      </w:r>
      <w:r w:rsidR="00FA6762" w:rsidRPr="00CE1DBD">
        <w:rPr>
          <w:rFonts w:ascii="Times New Roman" w:hAnsi="Times New Roman" w:cs="Times New Roman"/>
        </w:rPr>
        <w:t xml:space="preserve">study.  This is what Jacobs (2013) refers </w:t>
      </w:r>
      <w:r w:rsidR="00EA3DB5" w:rsidRPr="00CE1DBD">
        <w:rPr>
          <w:rFonts w:ascii="Times New Roman" w:hAnsi="Times New Roman" w:cs="Times New Roman"/>
        </w:rPr>
        <w:t xml:space="preserve">to as the explicative statement, which he </w:t>
      </w:r>
      <w:r w:rsidR="00196BA6" w:rsidRPr="00CE1DBD">
        <w:rPr>
          <w:rFonts w:ascii="Times New Roman" w:hAnsi="Times New Roman" w:cs="Times New Roman"/>
        </w:rPr>
        <w:t>explains</w:t>
      </w:r>
      <w:r w:rsidR="00EA3DB5" w:rsidRPr="00CE1DBD">
        <w:rPr>
          <w:rFonts w:ascii="Times New Roman" w:hAnsi="Times New Roman" w:cs="Times New Roman"/>
        </w:rPr>
        <w:t xml:space="preserve"> “serves to complete the cycle of logic that the researcher has generated” (p. 110).  </w:t>
      </w:r>
    </w:p>
    <w:p w14:paraId="5B9293AE" w14:textId="77777777" w:rsidR="004B7912" w:rsidRPr="00CE1DBD" w:rsidRDefault="00EA3DB5" w:rsidP="005802EE">
      <w:pPr>
        <w:spacing w:line="480" w:lineRule="auto"/>
        <w:contextualSpacing/>
        <w:rPr>
          <w:rFonts w:ascii="Times New Roman" w:hAnsi="Times New Roman" w:cs="Times New Roman"/>
        </w:rPr>
      </w:pPr>
      <w:r w:rsidRPr="00CE1DBD">
        <w:rPr>
          <w:rFonts w:ascii="Times New Roman" w:hAnsi="Times New Roman" w:cs="Times New Roman"/>
          <w:b/>
        </w:rPr>
        <w:t>Components of a Research Problem</w:t>
      </w:r>
    </w:p>
    <w:p w14:paraId="3A5A9417" w14:textId="234621B1" w:rsidR="00DA56AC" w:rsidRPr="00CE1DBD" w:rsidRDefault="004B7912" w:rsidP="005802EE">
      <w:pPr>
        <w:spacing w:line="480" w:lineRule="auto"/>
        <w:contextualSpacing/>
        <w:rPr>
          <w:rFonts w:ascii="Times New Roman" w:hAnsi="Times New Roman" w:cs="Times New Roman"/>
        </w:rPr>
      </w:pPr>
      <w:r w:rsidRPr="00CE1DBD">
        <w:rPr>
          <w:rFonts w:ascii="Times New Roman" w:hAnsi="Times New Roman" w:cs="Times New Roman"/>
        </w:rPr>
        <w:tab/>
        <w:t xml:space="preserve">As mentioned earlier in the paper many of the characteristics which make up a sound research problem can be observed overlapping </w:t>
      </w:r>
      <w:r w:rsidR="00311AC1" w:rsidRPr="00CE1DBD">
        <w:rPr>
          <w:rFonts w:ascii="Times New Roman" w:hAnsi="Times New Roman" w:cs="Times New Roman"/>
        </w:rPr>
        <w:t xml:space="preserve">in </w:t>
      </w:r>
      <w:r w:rsidRPr="00CE1DBD">
        <w:rPr>
          <w:rFonts w:ascii="Times New Roman" w:hAnsi="Times New Roman" w:cs="Times New Roman"/>
        </w:rPr>
        <w:t>man</w:t>
      </w:r>
      <w:r w:rsidR="00EF2BF5" w:rsidRPr="00CE1DBD">
        <w:rPr>
          <w:rFonts w:ascii="Times New Roman" w:hAnsi="Times New Roman" w:cs="Times New Roman"/>
        </w:rPr>
        <w:t xml:space="preserve">y areas of the research process.  These characteristics or steps are found in </w:t>
      </w:r>
      <w:r w:rsidRPr="00CE1DBD">
        <w:rPr>
          <w:rFonts w:ascii="Times New Roman" w:hAnsi="Times New Roman" w:cs="Times New Roman"/>
        </w:rPr>
        <w:t xml:space="preserve">identifying the </w:t>
      </w:r>
      <w:r w:rsidR="00311AC1" w:rsidRPr="00CE1DBD">
        <w:rPr>
          <w:rFonts w:ascii="Times New Roman" w:hAnsi="Times New Roman" w:cs="Times New Roman"/>
        </w:rPr>
        <w:t xml:space="preserve">research </w:t>
      </w:r>
      <w:r w:rsidRPr="00CE1DBD">
        <w:rPr>
          <w:rFonts w:ascii="Times New Roman" w:hAnsi="Times New Roman" w:cs="Times New Roman"/>
        </w:rPr>
        <w:t xml:space="preserve">problem to conducting a worthy study.  A clearly </w:t>
      </w:r>
      <w:r w:rsidR="00DF4E96" w:rsidRPr="00CE1DBD">
        <w:rPr>
          <w:rFonts w:ascii="Times New Roman" w:hAnsi="Times New Roman" w:cs="Times New Roman"/>
        </w:rPr>
        <w:t>written</w:t>
      </w:r>
      <w:r w:rsidRPr="00CE1DBD">
        <w:rPr>
          <w:rFonts w:ascii="Times New Roman" w:hAnsi="Times New Roman" w:cs="Times New Roman"/>
        </w:rPr>
        <w:t xml:space="preserve"> problem statement </w:t>
      </w:r>
      <w:r w:rsidR="002A3691" w:rsidRPr="00CE1DBD">
        <w:rPr>
          <w:rFonts w:ascii="Times New Roman" w:hAnsi="Times New Roman" w:cs="Times New Roman"/>
        </w:rPr>
        <w:t>should be between 250 and 300 words long, clearly state the general problem, and articulate the proposed problem while also providing a rationale for why the research is scientifically worthy</w:t>
      </w:r>
      <w:r w:rsidR="00254AB2" w:rsidRPr="00CE1DBD">
        <w:rPr>
          <w:rFonts w:ascii="Times New Roman" w:hAnsi="Times New Roman" w:cs="Times New Roman"/>
        </w:rPr>
        <w:t xml:space="preserve"> (Leedy &amp; Ormrod, 2010)</w:t>
      </w:r>
      <w:r w:rsidR="002A3691" w:rsidRPr="00CE1DBD">
        <w:rPr>
          <w:rFonts w:ascii="Times New Roman" w:hAnsi="Times New Roman" w:cs="Times New Roman"/>
        </w:rPr>
        <w:t>.</w:t>
      </w:r>
      <w:r w:rsidR="00254AB2" w:rsidRPr="00CE1DBD">
        <w:rPr>
          <w:rFonts w:ascii="Times New Roman" w:hAnsi="Times New Roman" w:cs="Times New Roman"/>
        </w:rPr>
        <w:t xml:space="preserve">  Within a clearly written problem statement there are ways that the research can be broken down into manageable chunks </w:t>
      </w:r>
      <w:r w:rsidR="00EA7FDD" w:rsidRPr="00CE1DBD">
        <w:rPr>
          <w:rFonts w:ascii="Times New Roman" w:hAnsi="Times New Roman" w:cs="Times New Roman"/>
        </w:rPr>
        <w:t>also known as subproblems</w:t>
      </w:r>
      <w:r w:rsidR="00254AB2" w:rsidRPr="00CE1DBD">
        <w:rPr>
          <w:rFonts w:ascii="Times New Roman" w:hAnsi="Times New Roman" w:cs="Times New Roman"/>
        </w:rPr>
        <w:t>.</w:t>
      </w:r>
    </w:p>
    <w:p w14:paraId="613BEC45" w14:textId="33F3C3EA" w:rsidR="00EB29CB" w:rsidRPr="00CE1DBD" w:rsidRDefault="00254AB2" w:rsidP="005802EE">
      <w:pPr>
        <w:spacing w:line="480" w:lineRule="auto"/>
        <w:ind w:firstLine="720"/>
        <w:contextualSpacing/>
        <w:rPr>
          <w:rFonts w:ascii="Times New Roman" w:hAnsi="Times New Roman" w:cs="Times New Roman"/>
        </w:rPr>
      </w:pPr>
      <w:r w:rsidRPr="00CE1DBD">
        <w:rPr>
          <w:rFonts w:ascii="Times New Roman" w:hAnsi="Times New Roman" w:cs="Times New Roman"/>
          <w:b/>
        </w:rPr>
        <w:t>Subproblems.</w:t>
      </w:r>
      <w:r w:rsidRPr="00CE1DBD">
        <w:rPr>
          <w:rFonts w:ascii="Times New Roman" w:hAnsi="Times New Roman" w:cs="Times New Roman"/>
        </w:rPr>
        <w:t xml:space="preserve">  </w:t>
      </w:r>
      <w:r w:rsidR="00EA7FDD" w:rsidRPr="00CE1DBD">
        <w:rPr>
          <w:rFonts w:ascii="Times New Roman" w:hAnsi="Times New Roman" w:cs="Times New Roman"/>
        </w:rPr>
        <w:t xml:space="preserve">The subparts of the main problem or question are called subproblems.  Appropriate analysis of the intended research </w:t>
      </w:r>
      <w:r w:rsidR="00DE4972" w:rsidRPr="00CE1DBD">
        <w:rPr>
          <w:rFonts w:ascii="Times New Roman" w:hAnsi="Times New Roman" w:cs="Times New Roman"/>
        </w:rPr>
        <w:t xml:space="preserve">and problem </w:t>
      </w:r>
      <w:r w:rsidR="00EA7FDD" w:rsidRPr="00CE1DBD">
        <w:rPr>
          <w:rFonts w:ascii="Times New Roman" w:hAnsi="Times New Roman" w:cs="Times New Roman"/>
        </w:rPr>
        <w:t xml:space="preserve">can be </w:t>
      </w:r>
      <w:r w:rsidR="00DE4972" w:rsidRPr="00CE1DBD">
        <w:rPr>
          <w:rFonts w:ascii="Times New Roman" w:hAnsi="Times New Roman" w:cs="Times New Roman"/>
        </w:rPr>
        <w:t xml:space="preserve">better scrutinized by breaking down the bigger question into its smaller pieces. </w:t>
      </w:r>
      <w:r w:rsidR="00EB29CB" w:rsidRPr="00CE1DBD">
        <w:rPr>
          <w:rFonts w:ascii="Times New Roman" w:hAnsi="Times New Roman" w:cs="Times New Roman"/>
        </w:rPr>
        <w:t xml:space="preserve"> According to Leedy and Ormrod (2010) there are characteristics of subproblems that must be addressed before the main problem can be clearly analyzed.  First each subproblem must be clearly defined as a valid subproblem and not a subproblem that merely </w:t>
      </w:r>
      <w:r w:rsidR="00885EC4" w:rsidRPr="00CE1DBD">
        <w:rPr>
          <w:rFonts w:ascii="Times New Roman" w:hAnsi="Times New Roman" w:cs="Times New Roman"/>
        </w:rPr>
        <w:t>acts</w:t>
      </w:r>
      <w:r w:rsidR="00EB29CB" w:rsidRPr="00CE1DBD">
        <w:rPr>
          <w:rFonts w:ascii="Times New Roman" w:hAnsi="Times New Roman" w:cs="Times New Roman"/>
        </w:rPr>
        <w:t xml:space="preserve"> like a problem.  Each subproblem should be </w:t>
      </w:r>
      <w:r w:rsidR="00885EC4" w:rsidRPr="00CE1DBD">
        <w:rPr>
          <w:rFonts w:ascii="Times New Roman" w:hAnsi="Times New Roman" w:cs="Times New Roman"/>
        </w:rPr>
        <w:t>completely separate researchable pieces</w:t>
      </w:r>
      <w:r w:rsidR="00EB29CB" w:rsidRPr="00CE1DBD">
        <w:rPr>
          <w:rFonts w:ascii="Times New Roman" w:hAnsi="Times New Roman" w:cs="Times New Roman"/>
        </w:rPr>
        <w:t xml:space="preserve"> of the main </w:t>
      </w:r>
      <w:r w:rsidR="00885EC4" w:rsidRPr="00CE1DBD">
        <w:rPr>
          <w:rFonts w:ascii="Times New Roman" w:hAnsi="Times New Roman" w:cs="Times New Roman"/>
        </w:rPr>
        <w:t>problem;</w:t>
      </w:r>
      <w:r w:rsidR="00EB29CB" w:rsidRPr="00CE1DBD">
        <w:rPr>
          <w:rFonts w:ascii="Times New Roman" w:hAnsi="Times New Roman" w:cs="Times New Roman"/>
        </w:rPr>
        <w:t xml:space="preserve"> </w:t>
      </w:r>
      <w:r w:rsidR="00885EC4" w:rsidRPr="00CE1DBD">
        <w:rPr>
          <w:rFonts w:ascii="Times New Roman" w:hAnsi="Times New Roman" w:cs="Times New Roman"/>
        </w:rPr>
        <w:t>each having its own information and data points.  Finally, each piece should clearly be</w:t>
      </w:r>
      <w:r w:rsidR="00EB29CB" w:rsidRPr="00CE1DBD">
        <w:rPr>
          <w:rFonts w:ascii="Times New Roman" w:hAnsi="Times New Roman" w:cs="Times New Roman"/>
        </w:rPr>
        <w:t xml:space="preserve"> t</w:t>
      </w:r>
      <w:r w:rsidR="00885EC4" w:rsidRPr="00CE1DBD">
        <w:rPr>
          <w:rFonts w:ascii="Times New Roman" w:hAnsi="Times New Roman" w:cs="Times New Roman"/>
        </w:rPr>
        <w:t>ied to the main problem with the number of subproblems at a minimum.  By</w:t>
      </w:r>
      <w:r w:rsidR="00EB29CB" w:rsidRPr="00CE1DBD">
        <w:rPr>
          <w:rFonts w:ascii="Times New Roman" w:hAnsi="Times New Roman" w:cs="Times New Roman"/>
        </w:rPr>
        <w:t xml:space="preserve"> systematically analyzing the subproblems the main research probl</w:t>
      </w:r>
      <w:r w:rsidR="00885EC4" w:rsidRPr="00CE1DBD">
        <w:rPr>
          <w:rFonts w:ascii="Times New Roman" w:hAnsi="Times New Roman" w:cs="Times New Roman"/>
        </w:rPr>
        <w:t>em can thoroughly be answe</w:t>
      </w:r>
      <w:r w:rsidR="00103E6B" w:rsidRPr="00CE1DBD">
        <w:rPr>
          <w:rFonts w:ascii="Times New Roman" w:hAnsi="Times New Roman" w:cs="Times New Roman"/>
        </w:rPr>
        <w:t>red through this process (pp. 52-54).</w:t>
      </w:r>
    </w:p>
    <w:p w14:paraId="59B0C068" w14:textId="6CD23098" w:rsidR="00D90845" w:rsidRPr="00CE1DBD" w:rsidRDefault="00DA56AC" w:rsidP="005802EE">
      <w:pPr>
        <w:spacing w:line="480" w:lineRule="auto"/>
        <w:contextualSpacing/>
        <w:rPr>
          <w:rFonts w:ascii="Times New Roman" w:hAnsi="Times New Roman" w:cs="Times New Roman"/>
          <w:b/>
        </w:rPr>
      </w:pPr>
      <w:r w:rsidRPr="00CE1DBD">
        <w:rPr>
          <w:rFonts w:ascii="Times New Roman" w:hAnsi="Times New Roman" w:cs="Times New Roman"/>
          <w:b/>
        </w:rPr>
        <w:t>Theoretical Framework</w:t>
      </w:r>
    </w:p>
    <w:p w14:paraId="4ACF3038" w14:textId="37B999B0" w:rsidR="00AF57DC" w:rsidRPr="00CE1DBD" w:rsidRDefault="00D90845"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Research</w:t>
      </w:r>
      <w:r w:rsidR="00201C65" w:rsidRPr="00CE1DBD">
        <w:rPr>
          <w:rFonts w:ascii="Times New Roman" w:hAnsi="Times New Roman" w:cs="Times New Roman"/>
        </w:rPr>
        <w:t xml:space="preserve"> problem</w:t>
      </w:r>
      <w:r w:rsidRPr="00CE1DBD">
        <w:rPr>
          <w:rFonts w:ascii="Times New Roman" w:hAnsi="Times New Roman" w:cs="Times New Roman"/>
        </w:rPr>
        <w:t>s</w:t>
      </w:r>
      <w:r w:rsidR="0053076D" w:rsidRPr="00CE1DBD">
        <w:rPr>
          <w:rFonts w:ascii="Times New Roman" w:hAnsi="Times New Roman" w:cs="Times New Roman"/>
        </w:rPr>
        <w:t xml:space="preserve"> serve</w:t>
      </w:r>
      <w:r w:rsidR="00201C65" w:rsidRPr="00CE1DBD">
        <w:rPr>
          <w:rFonts w:ascii="Times New Roman" w:hAnsi="Times New Roman" w:cs="Times New Roman"/>
        </w:rPr>
        <w:t xml:space="preserve"> as the starting point for helping to identify an important question, a review of the literature related to the field serves as the foundation upon which that research is built </w:t>
      </w:r>
      <w:r w:rsidR="00DB087C" w:rsidRPr="00CE1DBD">
        <w:rPr>
          <w:rFonts w:ascii="Times New Roman" w:hAnsi="Times New Roman" w:cs="Times New Roman"/>
        </w:rPr>
        <w:t xml:space="preserve">(Ellis &amp; Levy, 2008).  </w:t>
      </w:r>
      <w:r w:rsidR="0053076D" w:rsidRPr="00CE1DBD">
        <w:rPr>
          <w:rFonts w:ascii="Times New Roman" w:hAnsi="Times New Roman" w:cs="Times New Roman"/>
        </w:rPr>
        <w:t xml:space="preserve">A review of the literature helps to identify a gap in existing theory, determine if the proposed research can be replicated or expanded upon, </w:t>
      </w:r>
      <w:r w:rsidR="00103E6B" w:rsidRPr="00CE1DBD">
        <w:rPr>
          <w:rFonts w:ascii="Times New Roman" w:hAnsi="Times New Roman" w:cs="Times New Roman"/>
        </w:rPr>
        <w:t>and can help distinguish betwee</w:t>
      </w:r>
      <w:r w:rsidR="00AF57DC" w:rsidRPr="00CE1DBD">
        <w:rPr>
          <w:rFonts w:ascii="Times New Roman" w:hAnsi="Times New Roman" w:cs="Times New Roman"/>
        </w:rPr>
        <w:t>n non-worthy research problems.  The scientific community demand that a research study be of high quality and value, this</w:t>
      </w:r>
      <w:r w:rsidR="00103E6B" w:rsidRPr="00CE1DBD">
        <w:rPr>
          <w:rFonts w:ascii="Times New Roman" w:hAnsi="Times New Roman" w:cs="Times New Roman"/>
        </w:rPr>
        <w:t xml:space="preserve"> </w:t>
      </w:r>
      <w:r w:rsidR="00AF57DC" w:rsidRPr="00CE1DBD">
        <w:rPr>
          <w:rFonts w:ascii="Times New Roman" w:hAnsi="Times New Roman" w:cs="Times New Roman"/>
        </w:rPr>
        <w:t>requires</w:t>
      </w:r>
      <w:r w:rsidR="00103E6B" w:rsidRPr="00CE1DBD">
        <w:rPr>
          <w:rFonts w:ascii="Times New Roman" w:hAnsi="Times New Roman" w:cs="Times New Roman"/>
        </w:rPr>
        <w:t xml:space="preserve"> a solid conceptual foundation and “an exhaustive understanding of the body of knowledge related to the field or topic of study” (p. 24).</w:t>
      </w:r>
    </w:p>
    <w:p w14:paraId="3A51CF05" w14:textId="390ADD3C" w:rsidR="00103E6B" w:rsidRPr="00CE1DBD" w:rsidRDefault="00AF57DC"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Research is based on the statement of the problem, which consists of subproblems that outline the research problem or question</w:t>
      </w:r>
      <w:r w:rsidR="000D2016" w:rsidRPr="00CE1DBD">
        <w:rPr>
          <w:rFonts w:ascii="Times New Roman" w:hAnsi="Times New Roman" w:cs="Times New Roman"/>
        </w:rPr>
        <w:t xml:space="preserve"> (Leedy &amp; Ormrod, 2010).</w:t>
      </w:r>
      <w:r w:rsidRPr="00CE1DBD">
        <w:rPr>
          <w:rFonts w:ascii="Times New Roman" w:hAnsi="Times New Roman" w:cs="Times New Roman"/>
        </w:rPr>
        <w:t xml:space="preserve">  </w:t>
      </w:r>
      <w:r w:rsidR="000D2016" w:rsidRPr="00CE1DBD">
        <w:rPr>
          <w:rFonts w:ascii="Times New Roman" w:hAnsi="Times New Roman" w:cs="Times New Roman"/>
        </w:rPr>
        <w:t>The</w:t>
      </w:r>
      <w:r w:rsidRPr="00CE1DBD">
        <w:rPr>
          <w:rFonts w:ascii="Times New Roman" w:hAnsi="Times New Roman" w:cs="Times New Roman"/>
        </w:rPr>
        <w:t xml:space="preserve"> statement of the problem and</w:t>
      </w:r>
      <w:r w:rsidR="000D2016" w:rsidRPr="00CE1DBD">
        <w:rPr>
          <w:rFonts w:ascii="Times New Roman" w:hAnsi="Times New Roman" w:cs="Times New Roman"/>
        </w:rPr>
        <w:t xml:space="preserve"> its problem statement paragraph is based on logically sequenced arguments, which helps to establish the theoretical framework of the study.  Each argument supported by the literature, the data, </w:t>
      </w:r>
      <w:r w:rsidR="00C63136" w:rsidRPr="00CE1DBD">
        <w:rPr>
          <w:rFonts w:ascii="Times New Roman" w:hAnsi="Times New Roman" w:cs="Times New Roman"/>
        </w:rPr>
        <w:t xml:space="preserve">the assumptions, </w:t>
      </w:r>
      <w:r w:rsidR="000D2016" w:rsidRPr="00CE1DBD">
        <w:rPr>
          <w:rFonts w:ascii="Times New Roman" w:hAnsi="Times New Roman" w:cs="Times New Roman"/>
        </w:rPr>
        <w:t xml:space="preserve">and </w:t>
      </w:r>
      <w:r w:rsidR="00C63136" w:rsidRPr="00CE1DBD">
        <w:rPr>
          <w:rFonts w:ascii="Times New Roman" w:hAnsi="Times New Roman" w:cs="Times New Roman"/>
        </w:rPr>
        <w:t>an understanding of the importance of the study,</w:t>
      </w:r>
      <w:r w:rsidR="008171FC" w:rsidRPr="00CE1DBD">
        <w:rPr>
          <w:rFonts w:ascii="Times New Roman" w:hAnsi="Times New Roman" w:cs="Times New Roman"/>
        </w:rPr>
        <w:t xml:space="preserve"> together,</w:t>
      </w:r>
      <w:r w:rsidR="000D2016" w:rsidRPr="00CE1DBD">
        <w:rPr>
          <w:rFonts w:ascii="Times New Roman" w:hAnsi="Times New Roman" w:cs="Times New Roman"/>
        </w:rPr>
        <w:t xml:space="preserve"> help the reader to accept the interpretation of the data and </w:t>
      </w:r>
      <w:r w:rsidR="00C63136" w:rsidRPr="00CE1DBD">
        <w:rPr>
          <w:rFonts w:ascii="Times New Roman" w:hAnsi="Times New Roman" w:cs="Times New Roman"/>
        </w:rPr>
        <w:t xml:space="preserve">its conclusions (p. 54-59). </w:t>
      </w:r>
    </w:p>
    <w:p w14:paraId="65B53306" w14:textId="6F7FD5A5" w:rsidR="00A561D1" w:rsidRPr="00CE1DBD" w:rsidRDefault="00A561D1" w:rsidP="005802EE">
      <w:pPr>
        <w:spacing w:line="480" w:lineRule="auto"/>
        <w:contextualSpacing/>
        <w:jc w:val="center"/>
        <w:rPr>
          <w:rFonts w:ascii="Times New Roman" w:hAnsi="Times New Roman" w:cs="Times New Roman"/>
          <w:b/>
        </w:rPr>
      </w:pPr>
      <w:r w:rsidRPr="00CE1DBD">
        <w:rPr>
          <w:rFonts w:ascii="Times New Roman" w:hAnsi="Times New Roman" w:cs="Times New Roman"/>
          <w:b/>
        </w:rPr>
        <w:t>Conclusion</w:t>
      </w:r>
    </w:p>
    <w:p w14:paraId="4E359419" w14:textId="66A7373E" w:rsidR="00240C2B" w:rsidRPr="00CE1DBD" w:rsidRDefault="00CA6FEF" w:rsidP="005802EE">
      <w:pPr>
        <w:spacing w:line="480" w:lineRule="auto"/>
        <w:ind w:firstLine="720"/>
        <w:contextualSpacing/>
        <w:rPr>
          <w:rFonts w:ascii="Times New Roman" w:hAnsi="Times New Roman" w:cs="Times New Roman"/>
        </w:rPr>
      </w:pPr>
      <w:r w:rsidRPr="00CE1DBD">
        <w:rPr>
          <w:rFonts w:ascii="Times New Roman" w:hAnsi="Times New Roman" w:cs="Times New Roman"/>
        </w:rPr>
        <w:t xml:space="preserve">In this </w:t>
      </w:r>
      <w:r w:rsidR="004E6A24" w:rsidRPr="00CE1DBD">
        <w:rPr>
          <w:rFonts w:ascii="Times New Roman" w:hAnsi="Times New Roman" w:cs="Times New Roman"/>
        </w:rPr>
        <w:t>paper characteristics of a research problem</w:t>
      </w:r>
      <w:r w:rsidRPr="00CE1DBD">
        <w:rPr>
          <w:rFonts w:ascii="Times New Roman" w:hAnsi="Times New Roman" w:cs="Times New Roman"/>
        </w:rPr>
        <w:t xml:space="preserve"> were discussed, detailing the steps </w:t>
      </w:r>
      <w:r w:rsidR="001D19C2" w:rsidRPr="00CE1DBD">
        <w:rPr>
          <w:rFonts w:ascii="Times New Roman" w:hAnsi="Times New Roman" w:cs="Times New Roman"/>
        </w:rPr>
        <w:t xml:space="preserve">that help identify a worthy researchable problem.  Also discussed were the characteristics and steps to </w:t>
      </w:r>
      <w:r w:rsidRPr="00CE1DBD">
        <w:rPr>
          <w:rFonts w:ascii="Times New Roman" w:hAnsi="Times New Roman" w:cs="Times New Roman"/>
        </w:rPr>
        <w:t>creating</w:t>
      </w:r>
      <w:r w:rsidR="001D19C2" w:rsidRPr="00CE1DBD">
        <w:rPr>
          <w:rFonts w:ascii="Times New Roman" w:hAnsi="Times New Roman" w:cs="Times New Roman"/>
        </w:rPr>
        <w:t xml:space="preserve"> a clear and concise statement of the problem within an outline of the problem statement</w:t>
      </w:r>
      <w:r w:rsidRPr="00CE1DBD">
        <w:rPr>
          <w:rFonts w:ascii="Times New Roman" w:hAnsi="Times New Roman" w:cs="Times New Roman"/>
        </w:rPr>
        <w:t xml:space="preserve">.  A problem statement </w:t>
      </w:r>
      <w:r w:rsidR="00640404" w:rsidRPr="00CE1DBD">
        <w:rPr>
          <w:rFonts w:ascii="Times New Roman" w:hAnsi="Times New Roman" w:cs="Times New Roman"/>
        </w:rPr>
        <w:t xml:space="preserve">is defined as a short paragraph that identifies a problem and its worthiness to be studied.  The problem statement </w:t>
      </w:r>
      <w:r w:rsidR="001D19C2" w:rsidRPr="00CE1DBD">
        <w:rPr>
          <w:rFonts w:ascii="Times New Roman" w:hAnsi="Times New Roman" w:cs="Times New Roman"/>
        </w:rPr>
        <w:t>should be</w:t>
      </w:r>
      <w:r w:rsidR="00640404" w:rsidRPr="00CE1DBD">
        <w:rPr>
          <w:rFonts w:ascii="Times New Roman" w:hAnsi="Times New Roman" w:cs="Times New Roman"/>
        </w:rPr>
        <w:t xml:space="preserve"> clearly stated and </w:t>
      </w:r>
      <w:r w:rsidR="001D19C2" w:rsidRPr="00CE1DBD">
        <w:rPr>
          <w:rFonts w:ascii="Times New Roman" w:hAnsi="Times New Roman" w:cs="Times New Roman"/>
        </w:rPr>
        <w:t>describe in detail</w:t>
      </w:r>
      <w:r w:rsidR="00640404" w:rsidRPr="00CE1DBD">
        <w:rPr>
          <w:rFonts w:ascii="Times New Roman" w:hAnsi="Times New Roman" w:cs="Times New Roman"/>
        </w:rPr>
        <w:t xml:space="preserve"> the proposed advancements </w:t>
      </w:r>
      <w:r w:rsidR="001D19C2" w:rsidRPr="00CE1DBD">
        <w:rPr>
          <w:rFonts w:ascii="Times New Roman" w:hAnsi="Times New Roman" w:cs="Times New Roman"/>
        </w:rPr>
        <w:t xml:space="preserve">the researcher intends to make </w:t>
      </w:r>
      <w:r w:rsidR="00640404" w:rsidRPr="00CE1DBD">
        <w:rPr>
          <w:rFonts w:ascii="Times New Roman" w:hAnsi="Times New Roman" w:cs="Times New Roman"/>
        </w:rPr>
        <w:t>to the</w:t>
      </w:r>
      <w:r w:rsidR="001D19C2" w:rsidRPr="00CE1DBD">
        <w:rPr>
          <w:rFonts w:ascii="Times New Roman" w:hAnsi="Times New Roman" w:cs="Times New Roman"/>
        </w:rPr>
        <w:t xml:space="preserve"> existing </w:t>
      </w:r>
      <w:r w:rsidR="00640404" w:rsidRPr="00CE1DBD">
        <w:rPr>
          <w:rFonts w:ascii="Times New Roman" w:hAnsi="Times New Roman" w:cs="Times New Roman"/>
        </w:rPr>
        <w:t xml:space="preserve">body of knowledge </w:t>
      </w:r>
      <w:r w:rsidR="001D19C2" w:rsidRPr="00CE1DBD">
        <w:rPr>
          <w:rFonts w:ascii="Times New Roman" w:hAnsi="Times New Roman" w:cs="Times New Roman"/>
        </w:rPr>
        <w:t>and related field.</w:t>
      </w:r>
      <w:r w:rsidR="00283ABA" w:rsidRPr="00CE1DBD">
        <w:rPr>
          <w:rFonts w:ascii="Times New Roman" w:hAnsi="Times New Roman" w:cs="Times New Roman"/>
        </w:rPr>
        <w:t xml:space="preserve">  </w:t>
      </w:r>
      <w:r w:rsidR="00640404" w:rsidRPr="00CE1DBD">
        <w:rPr>
          <w:rFonts w:ascii="Times New Roman" w:hAnsi="Times New Roman" w:cs="Times New Roman"/>
        </w:rPr>
        <w:t>The problem statement serves to comp</w:t>
      </w:r>
      <w:r w:rsidR="001D19C2" w:rsidRPr="00CE1DBD">
        <w:rPr>
          <w:rFonts w:ascii="Times New Roman" w:hAnsi="Times New Roman" w:cs="Times New Roman"/>
        </w:rPr>
        <w:t>l</w:t>
      </w:r>
      <w:r w:rsidR="00640404" w:rsidRPr="00CE1DBD">
        <w:rPr>
          <w:rFonts w:ascii="Times New Roman" w:hAnsi="Times New Roman" w:cs="Times New Roman"/>
        </w:rPr>
        <w:t xml:space="preserve">ete the cycle of </w:t>
      </w:r>
      <w:r w:rsidR="001D19C2" w:rsidRPr="00CE1DBD">
        <w:rPr>
          <w:rFonts w:ascii="Times New Roman" w:hAnsi="Times New Roman" w:cs="Times New Roman"/>
        </w:rPr>
        <w:t>thinking</w:t>
      </w:r>
      <w:r w:rsidR="00640404" w:rsidRPr="00CE1DBD">
        <w:rPr>
          <w:rFonts w:ascii="Times New Roman" w:hAnsi="Times New Roman" w:cs="Times New Roman"/>
        </w:rPr>
        <w:t xml:space="preserve"> that the researcher has </w:t>
      </w:r>
      <w:r w:rsidR="001D19C2" w:rsidRPr="00CE1DBD">
        <w:rPr>
          <w:rFonts w:ascii="Times New Roman" w:hAnsi="Times New Roman" w:cs="Times New Roman"/>
        </w:rPr>
        <w:t>generated.  The research process serves to facilitate that cycle of thinking taking the researcher through a process of questions, assumptions, and data collection and analysis</w:t>
      </w:r>
      <w:r w:rsidR="00572C41" w:rsidRPr="00CE1DBD">
        <w:rPr>
          <w:rFonts w:ascii="Times New Roman" w:hAnsi="Times New Roman" w:cs="Times New Roman"/>
        </w:rPr>
        <w:t xml:space="preserve"> connected to the main problem.</w:t>
      </w:r>
      <w:r w:rsidR="001D19C2" w:rsidRPr="00CE1DBD">
        <w:rPr>
          <w:rFonts w:ascii="Times New Roman" w:hAnsi="Times New Roman" w:cs="Times New Roman"/>
        </w:rPr>
        <w:t xml:space="preserve">  </w:t>
      </w:r>
      <w:r w:rsidR="00572C41" w:rsidRPr="00CE1DBD">
        <w:rPr>
          <w:rFonts w:ascii="Times New Roman" w:hAnsi="Times New Roman" w:cs="Times New Roman"/>
        </w:rPr>
        <w:t xml:space="preserve">Identifying a problem and developing a clear and concise problem statement is the most difficult part of the research process.  However, utilizing the characteristics and steps outlined in </w:t>
      </w:r>
      <w:r w:rsidR="005802EE" w:rsidRPr="00CE1DBD">
        <w:rPr>
          <w:rFonts w:ascii="Times New Roman" w:hAnsi="Times New Roman" w:cs="Times New Roman"/>
        </w:rPr>
        <w:t>this paper, which includes</w:t>
      </w:r>
      <w:r w:rsidR="00572C41" w:rsidRPr="00CE1DBD">
        <w:rPr>
          <w:rFonts w:ascii="Times New Roman" w:hAnsi="Times New Roman" w:cs="Times New Roman"/>
        </w:rPr>
        <w:t xml:space="preserve"> </w:t>
      </w:r>
      <w:r w:rsidR="005802EE" w:rsidRPr="00CE1DBD">
        <w:rPr>
          <w:rFonts w:ascii="Times New Roman" w:hAnsi="Times New Roman" w:cs="Times New Roman"/>
        </w:rPr>
        <w:t xml:space="preserve">identifying a gap in the existing research, </w:t>
      </w:r>
      <w:r w:rsidR="00572C41" w:rsidRPr="00CE1DBD">
        <w:rPr>
          <w:rFonts w:ascii="Times New Roman" w:hAnsi="Times New Roman" w:cs="Times New Roman"/>
        </w:rPr>
        <w:t xml:space="preserve">an extensive review of the literature, </w:t>
      </w:r>
      <w:r w:rsidR="005802EE" w:rsidRPr="00CE1DBD">
        <w:rPr>
          <w:rFonts w:ascii="Times New Roman" w:hAnsi="Times New Roman" w:cs="Times New Roman"/>
        </w:rPr>
        <w:t xml:space="preserve">and ongoing </w:t>
      </w:r>
      <w:r w:rsidR="00572C41" w:rsidRPr="00CE1DBD">
        <w:rPr>
          <w:rFonts w:ascii="Times New Roman" w:hAnsi="Times New Roman" w:cs="Times New Roman"/>
        </w:rPr>
        <w:t>discourse with academic professionals</w:t>
      </w:r>
      <w:r w:rsidR="00B628C7" w:rsidRPr="00CE1DBD">
        <w:rPr>
          <w:rFonts w:ascii="Times New Roman" w:hAnsi="Times New Roman" w:cs="Times New Roman"/>
        </w:rPr>
        <w:t xml:space="preserve"> </w:t>
      </w:r>
      <w:r w:rsidR="005802EE" w:rsidRPr="00CE1DBD">
        <w:rPr>
          <w:rFonts w:ascii="Times New Roman" w:hAnsi="Times New Roman" w:cs="Times New Roman"/>
        </w:rPr>
        <w:t>about a proposed problem or question will serve</w:t>
      </w:r>
      <w:r w:rsidR="00B628C7" w:rsidRPr="00CE1DBD">
        <w:rPr>
          <w:rFonts w:ascii="Times New Roman" w:hAnsi="Times New Roman" w:cs="Times New Roman"/>
        </w:rPr>
        <w:t xml:space="preserve"> to make </w:t>
      </w:r>
      <w:r w:rsidR="005802EE" w:rsidRPr="00CE1DBD">
        <w:rPr>
          <w:rFonts w:ascii="Times New Roman" w:hAnsi="Times New Roman" w:cs="Times New Roman"/>
        </w:rPr>
        <w:t xml:space="preserve">the process easier. </w:t>
      </w:r>
    </w:p>
    <w:p w14:paraId="5A5E8656" w14:textId="77777777" w:rsidR="005802EE" w:rsidRPr="00CE1DBD" w:rsidRDefault="005802EE" w:rsidP="00C86060">
      <w:pPr>
        <w:pStyle w:val="Heading1APA"/>
        <w:rPr>
          <w:rFonts w:cs="Times New Roman"/>
        </w:rPr>
      </w:pPr>
    </w:p>
    <w:p w14:paraId="77546BE7" w14:textId="77777777" w:rsidR="005802EE" w:rsidRPr="00CE1DBD" w:rsidRDefault="005802EE" w:rsidP="00C86060">
      <w:pPr>
        <w:pStyle w:val="Heading1APA"/>
        <w:rPr>
          <w:rFonts w:cs="Times New Roman"/>
        </w:rPr>
      </w:pPr>
    </w:p>
    <w:p w14:paraId="7CBC74E0" w14:textId="77777777" w:rsidR="005802EE" w:rsidRPr="00CE1DBD" w:rsidRDefault="005802EE" w:rsidP="00C86060">
      <w:pPr>
        <w:pStyle w:val="Heading1APA"/>
        <w:rPr>
          <w:rFonts w:cs="Times New Roman"/>
        </w:rPr>
      </w:pPr>
    </w:p>
    <w:p w14:paraId="64DCAE3B" w14:textId="77777777" w:rsidR="005802EE" w:rsidRPr="00CE1DBD" w:rsidRDefault="005802EE" w:rsidP="00C86060">
      <w:pPr>
        <w:pStyle w:val="Heading1APA"/>
        <w:rPr>
          <w:rFonts w:cs="Times New Roman"/>
        </w:rPr>
      </w:pPr>
    </w:p>
    <w:p w14:paraId="01150D31" w14:textId="77777777" w:rsidR="005802EE" w:rsidRPr="00CE1DBD" w:rsidRDefault="005802EE" w:rsidP="00C86060">
      <w:pPr>
        <w:pStyle w:val="Heading1APA"/>
        <w:rPr>
          <w:rFonts w:cs="Times New Roman"/>
        </w:rPr>
      </w:pPr>
    </w:p>
    <w:p w14:paraId="1FA7B8AA" w14:textId="77777777" w:rsidR="005802EE" w:rsidRPr="00CE1DBD" w:rsidRDefault="005802EE" w:rsidP="00C86060">
      <w:pPr>
        <w:pStyle w:val="Heading1APA"/>
        <w:rPr>
          <w:rFonts w:cs="Times New Roman"/>
        </w:rPr>
      </w:pPr>
    </w:p>
    <w:p w14:paraId="00641D84" w14:textId="77777777" w:rsidR="005802EE" w:rsidRPr="00CE1DBD" w:rsidRDefault="005802EE" w:rsidP="00C86060">
      <w:pPr>
        <w:pStyle w:val="Heading1APA"/>
        <w:rPr>
          <w:rFonts w:cs="Times New Roman"/>
        </w:rPr>
      </w:pPr>
    </w:p>
    <w:p w14:paraId="1BCD0212" w14:textId="77777777" w:rsidR="005802EE" w:rsidRPr="00CE1DBD" w:rsidRDefault="005802EE" w:rsidP="00C86060">
      <w:pPr>
        <w:pStyle w:val="Heading1APA"/>
        <w:rPr>
          <w:rFonts w:cs="Times New Roman"/>
        </w:rPr>
      </w:pPr>
    </w:p>
    <w:p w14:paraId="22D535B6" w14:textId="77777777" w:rsidR="005802EE" w:rsidRPr="00CE1DBD" w:rsidRDefault="005802EE" w:rsidP="00C86060">
      <w:pPr>
        <w:pStyle w:val="Heading1APA"/>
        <w:rPr>
          <w:rFonts w:cs="Times New Roman"/>
        </w:rPr>
      </w:pPr>
    </w:p>
    <w:p w14:paraId="687A4412" w14:textId="77777777" w:rsidR="005802EE" w:rsidRPr="00CE1DBD" w:rsidRDefault="005802EE" w:rsidP="00C86060">
      <w:pPr>
        <w:pStyle w:val="Heading1APA"/>
        <w:rPr>
          <w:rFonts w:cs="Times New Roman"/>
        </w:rPr>
      </w:pPr>
    </w:p>
    <w:p w14:paraId="35924A88" w14:textId="77777777" w:rsidR="005802EE" w:rsidRPr="00CE1DBD" w:rsidRDefault="005802EE" w:rsidP="00C86060">
      <w:pPr>
        <w:pStyle w:val="Heading1APA"/>
        <w:rPr>
          <w:rFonts w:cs="Times New Roman"/>
        </w:rPr>
      </w:pPr>
    </w:p>
    <w:p w14:paraId="4842196C" w14:textId="77777777" w:rsidR="005802EE" w:rsidRPr="00CE1DBD" w:rsidRDefault="005802EE" w:rsidP="00C86060">
      <w:pPr>
        <w:pStyle w:val="Heading1APA"/>
        <w:rPr>
          <w:rFonts w:cs="Times New Roman"/>
        </w:rPr>
      </w:pPr>
    </w:p>
    <w:p w14:paraId="2AD63228" w14:textId="77777777" w:rsidR="005802EE" w:rsidRPr="00CE1DBD" w:rsidRDefault="005802EE" w:rsidP="00C86060">
      <w:pPr>
        <w:pStyle w:val="Heading1APA"/>
        <w:rPr>
          <w:rFonts w:cs="Times New Roman"/>
        </w:rPr>
      </w:pPr>
    </w:p>
    <w:p w14:paraId="740FE1B2" w14:textId="77777777" w:rsidR="008040E9" w:rsidRPr="00CE1DBD" w:rsidRDefault="008040E9" w:rsidP="00C86060">
      <w:pPr>
        <w:pStyle w:val="Heading1APA"/>
        <w:rPr>
          <w:rFonts w:cs="Times New Roman"/>
        </w:rPr>
      </w:pPr>
    </w:p>
    <w:p w14:paraId="156129EE" w14:textId="77777777" w:rsidR="00240C2B" w:rsidRPr="00CE1DBD" w:rsidRDefault="00240C2B" w:rsidP="00B11DB5">
      <w:pPr>
        <w:pStyle w:val="Heading1APA"/>
        <w:spacing w:line="240" w:lineRule="auto"/>
        <w:ind w:left="720" w:hanging="720"/>
        <w:contextualSpacing/>
        <w:rPr>
          <w:rFonts w:cs="Times New Roman"/>
        </w:rPr>
      </w:pPr>
      <w:r w:rsidRPr="00CE1DBD">
        <w:rPr>
          <w:rFonts w:cs="Times New Roman"/>
        </w:rPr>
        <w:t>References</w:t>
      </w:r>
    </w:p>
    <w:p w14:paraId="48F0BB75" w14:textId="77777777" w:rsidR="008A11A6" w:rsidRPr="00CE1DBD" w:rsidRDefault="008A11A6" w:rsidP="00B11DB5">
      <w:pPr>
        <w:pStyle w:val="Heading1APA"/>
        <w:spacing w:line="240" w:lineRule="auto"/>
        <w:ind w:left="720" w:hanging="720"/>
        <w:contextualSpacing/>
        <w:rPr>
          <w:rFonts w:cs="Times New Roman"/>
        </w:rPr>
      </w:pPr>
    </w:p>
    <w:p w14:paraId="50E49A29" w14:textId="22A0E5A6" w:rsidR="00B11DB5" w:rsidRPr="00CE1DBD" w:rsidRDefault="008A11A6" w:rsidP="00B11DB5">
      <w:pPr>
        <w:pStyle w:val="ReferencesEntry"/>
        <w:spacing w:line="240" w:lineRule="auto"/>
        <w:contextualSpacing/>
        <w:rPr>
          <w:szCs w:val="24"/>
        </w:rPr>
      </w:pPr>
      <w:r w:rsidRPr="00CE1DBD">
        <w:rPr>
          <w:szCs w:val="24"/>
        </w:rPr>
        <w:t xml:space="preserve">Ellis, T. J., &amp; </w:t>
      </w:r>
      <w:r w:rsidR="0052399B" w:rsidRPr="00CE1DBD">
        <w:rPr>
          <w:szCs w:val="24"/>
        </w:rPr>
        <w:t>Levy, Y. (2008). Framework of problem-based r</w:t>
      </w:r>
      <w:r w:rsidRPr="00CE1DBD">
        <w:rPr>
          <w:szCs w:val="24"/>
        </w:rPr>
        <w:t xml:space="preserve">esearch: A </w:t>
      </w:r>
      <w:r w:rsidR="0052399B" w:rsidRPr="00CE1DBD">
        <w:rPr>
          <w:szCs w:val="24"/>
        </w:rPr>
        <w:t>guide for novice researchers on the development of a research-worthy problem</w:t>
      </w:r>
      <w:r w:rsidRPr="00CE1DBD">
        <w:rPr>
          <w:szCs w:val="24"/>
        </w:rPr>
        <w:t xml:space="preserve">. </w:t>
      </w:r>
      <w:r w:rsidRPr="00CE1DBD">
        <w:rPr>
          <w:i/>
          <w:iCs/>
          <w:szCs w:val="24"/>
        </w:rPr>
        <w:t>Informing Science</w:t>
      </w:r>
      <w:r w:rsidRPr="00CE1DBD">
        <w:rPr>
          <w:szCs w:val="24"/>
        </w:rPr>
        <w:t xml:space="preserve">, </w:t>
      </w:r>
      <w:r w:rsidRPr="00CE1DBD">
        <w:rPr>
          <w:i/>
          <w:iCs/>
          <w:szCs w:val="24"/>
        </w:rPr>
        <w:t>11</w:t>
      </w:r>
      <w:r w:rsidRPr="00CE1DBD">
        <w:rPr>
          <w:iCs/>
          <w:szCs w:val="24"/>
        </w:rPr>
        <w:t xml:space="preserve">, pp. </w:t>
      </w:r>
      <w:r w:rsidRPr="00CE1DBD">
        <w:rPr>
          <w:szCs w:val="24"/>
        </w:rPr>
        <w:t>17-33.</w:t>
      </w:r>
      <w:r w:rsidR="00DB087C" w:rsidRPr="00CE1DBD">
        <w:rPr>
          <w:szCs w:val="24"/>
        </w:rPr>
        <w:t xml:space="preserve"> Retrieved from http://proxy1.ncu.edu/login?url=http://search.ebscohost.com/login.aspx?direct=true&amp;db=asx&amp;AN=36030721&amp;site=eds-live</w:t>
      </w:r>
    </w:p>
    <w:p w14:paraId="5654565D" w14:textId="77777777" w:rsidR="008A11A6" w:rsidRPr="00CE1DBD" w:rsidRDefault="008A11A6" w:rsidP="00B11DB5">
      <w:pPr>
        <w:pStyle w:val="ReferencesEntry"/>
        <w:spacing w:line="240" w:lineRule="auto"/>
        <w:contextualSpacing/>
        <w:rPr>
          <w:szCs w:val="24"/>
        </w:rPr>
      </w:pPr>
    </w:p>
    <w:p w14:paraId="4991F9B6" w14:textId="10117EA5" w:rsidR="003A03A0" w:rsidRPr="00CE1DBD" w:rsidRDefault="003A03A0" w:rsidP="00B11DB5">
      <w:pPr>
        <w:pStyle w:val="ReferencesEntry"/>
        <w:spacing w:line="240" w:lineRule="auto"/>
        <w:contextualSpacing/>
        <w:rPr>
          <w:szCs w:val="24"/>
        </w:rPr>
      </w:pPr>
      <w:r w:rsidRPr="00CE1DBD">
        <w:rPr>
          <w:szCs w:val="24"/>
        </w:rPr>
        <w:t xml:space="preserve">Jacobs, R. (2013). Developing a dissertation research problem: A guide for doctoral students in human resource development and adult education. </w:t>
      </w:r>
      <w:r w:rsidRPr="00CE1DBD">
        <w:rPr>
          <w:i/>
          <w:iCs/>
          <w:szCs w:val="24"/>
        </w:rPr>
        <w:t>New Horizons In Adult Education &amp; Human Resource Development</w:t>
      </w:r>
      <w:r w:rsidRPr="00CE1DBD">
        <w:rPr>
          <w:szCs w:val="24"/>
        </w:rPr>
        <w:t xml:space="preserve">, </w:t>
      </w:r>
      <w:r w:rsidRPr="00CE1DBD">
        <w:rPr>
          <w:i/>
          <w:iCs/>
          <w:szCs w:val="24"/>
        </w:rPr>
        <w:t>25</w:t>
      </w:r>
      <w:r w:rsidRPr="00CE1DBD">
        <w:rPr>
          <w:szCs w:val="24"/>
        </w:rPr>
        <w:t>(3), pp. 103-117. doi: 10.1002/nha3.20034</w:t>
      </w:r>
    </w:p>
    <w:p w14:paraId="2B17F37C" w14:textId="77777777" w:rsidR="00B11DB5" w:rsidRPr="00CE1DBD" w:rsidRDefault="00B11DB5" w:rsidP="00B11DB5">
      <w:pPr>
        <w:pStyle w:val="ReferencesEntry"/>
        <w:spacing w:line="240" w:lineRule="auto"/>
        <w:contextualSpacing/>
        <w:rPr>
          <w:szCs w:val="24"/>
        </w:rPr>
      </w:pPr>
    </w:p>
    <w:p w14:paraId="12F74246" w14:textId="70F94C9E" w:rsidR="00240C2B" w:rsidRPr="00CE1DBD" w:rsidRDefault="00240C2B" w:rsidP="00B11DB5">
      <w:pPr>
        <w:pStyle w:val="ReferencesEntry"/>
        <w:spacing w:line="240" w:lineRule="auto"/>
        <w:contextualSpacing/>
        <w:rPr>
          <w:szCs w:val="24"/>
        </w:rPr>
      </w:pPr>
      <w:r w:rsidRPr="00CE1DBD">
        <w:rPr>
          <w:szCs w:val="24"/>
        </w:rPr>
        <w:t xml:space="preserve">Leedy, P. D., &amp; Ormrod, J. E. (2010). </w:t>
      </w:r>
      <w:r w:rsidRPr="00CE1DBD">
        <w:rPr>
          <w:i/>
          <w:iCs/>
          <w:szCs w:val="24"/>
        </w:rPr>
        <w:t xml:space="preserve">Practical research: Planning and design </w:t>
      </w:r>
      <w:r w:rsidRPr="00CE1DBD">
        <w:rPr>
          <w:iCs/>
          <w:szCs w:val="24"/>
        </w:rPr>
        <w:t>(9</w:t>
      </w:r>
      <w:r w:rsidRPr="00CE1DBD">
        <w:rPr>
          <w:szCs w:val="24"/>
        </w:rPr>
        <w:t>th</w:t>
      </w:r>
      <w:r w:rsidRPr="00CE1DBD">
        <w:rPr>
          <w:iCs/>
          <w:szCs w:val="24"/>
        </w:rPr>
        <w:t xml:space="preserve"> ed.)</w:t>
      </w:r>
      <w:r w:rsidRPr="00CE1DBD">
        <w:rPr>
          <w:szCs w:val="24"/>
        </w:rPr>
        <w:t>. Upper Saddle River, NJ: Merrill. ISBN: 978-0-13-715242-1</w:t>
      </w:r>
    </w:p>
    <w:p w14:paraId="1F055844" w14:textId="77777777" w:rsidR="00B11DB5" w:rsidRPr="00CE1DBD" w:rsidRDefault="00B11DB5" w:rsidP="00B11DB5">
      <w:pPr>
        <w:ind w:left="720" w:hanging="720"/>
        <w:contextualSpacing/>
        <w:rPr>
          <w:rFonts w:ascii="Times New Roman" w:hAnsi="Times New Roman" w:cs="Times New Roman"/>
        </w:rPr>
      </w:pPr>
    </w:p>
    <w:p w14:paraId="1853EC36" w14:textId="77777777" w:rsidR="003A03A0" w:rsidRPr="00CE1DBD" w:rsidRDefault="003A03A0" w:rsidP="00B11DB5">
      <w:pPr>
        <w:ind w:left="720" w:hanging="720"/>
        <w:contextualSpacing/>
        <w:rPr>
          <w:rFonts w:ascii="Times New Roman" w:hAnsi="Times New Roman" w:cs="Times New Roman"/>
          <w:i/>
        </w:rPr>
      </w:pPr>
      <w:r w:rsidRPr="00CE1DBD">
        <w:rPr>
          <w:rFonts w:ascii="Times New Roman" w:hAnsi="Times New Roman" w:cs="Times New Roman"/>
        </w:rPr>
        <w:t xml:space="preserve">Mushtaq, Naila (2012). Selecting a problem and preparing a research proposal-A process. </w:t>
      </w:r>
      <w:r w:rsidRPr="00CE1DBD">
        <w:rPr>
          <w:rFonts w:ascii="Times New Roman" w:hAnsi="Times New Roman" w:cs="Times New Roman"/>
          <w:i/>
        </w:rPr>
        <w:t xml:space="preserve">Elixir </w:t>
      </w:r>
    </w:p>
    <w:p w14:paraId="6AE1327D" w14:textId="2BE1144B" w:rsidR="00E36718" w:rsidRPr="00CE1DBD" w:rsidRDefault="003A03A0" w:rsidP="00B11DB5">
      <w:pPr>
        <w:ind w:left="720"/>
        <w:contextualSpacing/>
        <w:rPr>
          <w:rFonts w:ascii="Times New Roman" w:hAnsi="Times New Roman" w:cs="Times New Roman"/>
        </w:rPr>
      </w:pPr>
      <w:r w:rsidRPr="00CE1DBD">
        <w:rPr>
          <w:rFonts w:ascii="Times New Roman" w:hAnsi="Times New Roman" w:cs="Times New Roman"/>
          <w:i/>
        </w:rPr>
        <w:t>Edu. Tech. 51</w:t>
      </w:r>
      <w:r w:rsidRPr="00CE1DBD">
        <w:rPr>
          <w:rFonts w:ascii="Times New Roman" w:hAnsi="Times New Roman" w:cs="Times New Roman"/>
        </w:rPr>
        <w:t xml:space="preserve">, pp. 10892-10896. Retrieved from </w:t>
      </w:r>
      <w:r w:rsidR="00E36718" w:rsidRPr="00CE1DBD">
        <w:rPr>
          <w:rFonts w:ascii="Times New Roman" w:hAnsi="Times New Roman" w:cs="Times New Roman"/>
        </w:rPr>
        <w:t>http://www.elixirpublishers.com/articles/1351504175_51%20%282012%29%2010892-10896.pdf</w:t>
      </w:r>
    </w:p>
    <w:p w14:paraId="23AF8170" w14:textId="77777777" w:rsidR="00B11DB5" w:rsidRPr="00CE1DBD" w:rsidRDefault="00B11DB5" w:rsidP="00B11DB5">
      <w:pPr>
        <w:ind w:left="720" w:hanging="720"/>
        <w:contextualSpacing/>
        <w:rPr>
          <w:rFonts w:ascii="Times New Roman" w:hAnsi="Times New Roman" w:cs="Times New Roman"/>
        </w:rPr>
      </w:pPr>
    </w:p>
    <w:p w14:paraId="307E2DCE" w14:textId="5C5ACCAA" w:rsidR="006B4CA9" w:rsidRPr="00CE1DBD" w:rsidRDefault="006B4CA9" w:rsidP="00B11DB5">
      <w:pPr>
        <w:ind w:left="720" w:hanging="720"/>
        <w:contextualSpacing/>
        <w:rPr>
          <w:rFonts w:ascii="Times New Roman" w:hAnsi="Times New Roman" w:cs="Times New Roman"/>
        </w:rPr>
      </w:pPr>
      <w:r w:rsidRPr="00CE1DBD">
        <w:rPr>
          <w:rFonts w:ascii="Times New Roman" w:hAnsi="Times New Roman" w:cs="Times New Roman"/>
        </w:rPr>
        <w:t xml:space="preserve">Shengdong, Z. (2011, December 26). How to identify worthy research ideas in HCI. [blog]. </w:t>
      </w:r>
      <w:r w:rsidRPr="00CE1DBD">
        <w:rPr>
          <w:rFonts w:ascii="Times New Roman" w:hAnsi="Times New Roman" w:cs="Times New Roman"/>
          <w:i/>
        </w:rPr>
        <w:t xml:space="preserve">HCI </w:t>
      </w:r>
    </w:p>
    <w:p w14:paraId="36A45EF2" w14:textId="2F2C40F3" w:rsidR="006B4CA9" w:rsidRPr="00CE1DBD" w:rsidRDefault="006B4CA9" w:rsidP="00B11DB5">
      <w:pPr>
        <w:ind w:left="720"/>
        <w:contextualSpacing/>
        <w:rPr>
          <w:rFonts w:ascii="Times New Roman" w:hAnsi="Times New Roman" w:cs="Times New Roman"/>
        </w:rPr>
      </w:pPr>
      <w:r w:rsidRPr="00CE1DBD">
        <w:rPr>
          <w:rFonts w:ascii="Times New Roman" w:hAnsi="Times New Roman" w:cs="Times New Roman"/>
          <w:i/>
        </w:rPr>
        <w:t>World</w:t>
      </w:r>
      <w:r w:rsidRPr="00CE1DBD">
        <w:rPr>
          <w:rFonts w:ascii="Times New Roman" w:hAnsi="Times New Roman" w:cs="Times New Roman"/>
        </w:rPr>
        <w:t>. Retrieved from http://www.shengdongzhao.com/research_tips/how-to-identify-worthy-research-ideas-in-hci/</w:t>
      </w:r>
    </w:p>
    <w:p w14:paraId="5ADD5220" w14:textId="44A0B69C" w:rsidR="00D4701F" w:rsidRPr="00705C41" w:rsidRDefault="00D4701F" w:rsidP="00B11DB5">
      <w:pPr>
        <w:ind w:left="720" w:hanging="720"/>
        <w:contextualSpacing/>
        <w:rPr>
          <w:rFonts w:ascii="Times New Roman" w:hAnsi="Times New Roman" w:cs="Times New Roman"/>
        </w:rPr>
      </w:pPr>
    </w:p>
    <w:sectPr w:rsidR="00D4701F" w:rsidRPr="00705C41" w:rsidSect="00C42457">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Donna Rice" w:date="2013-09-08T11:48:00Z" w:initials="DR">
    <w:p w14:paraId="55FFCA78" w14:textId="77777777" w:rsidR="00312F92" w:rsidRPr="002A5A1A" w:rsidRDefault="00312F92" w:rsidP="00312F92">
      <w:pPr>
        <w:rPr>
          <w:rFonts w:ascii="Times New Roman" w:hAnsi="Times New Roman" w:cs="Times New Roman"/>
        </w:rPr>
      </w:pPr>
      <w:r>
        <w:rPr>
          <w:rStyle w:val="CommentReference"/>
        </w:rPr>
        <w:annotationRef/>
      </w:r>
      <w:r w:rsidRPr="002A5A1A">
        <w:rPr>
          <w:rFonts w:ascii="Times New Roman" w:hAnsi="Times New Roman" w:cs="Times New Roman"/>
        </w:rPr>
        <w:t>Google “use versus utilize” – it may be okay to use it here but do not overuse it</w:t>
      </w:r>
    </w:p>
    <w:p w14:paraId="51073196" w14:textId="77777777" w:rsidR="00312F92" w:rsidRPr="002A5A1A" w:rsidRDefault="00312F92" w:rsidP="00312F92">
      <w:pPr>
        <w:outlineLvl w:val="2"/>
        <w:rPr>
          <w:rFonts w:ascii="Times New Roman" w:eastAsia="Times New Roman" w:hAnsi="Times New Roman" w:cs="Times New Roman"/>
          <w:bCs/>
        </w:rPr>
      </w:pPr>
      <w:r w:rsidRPr="002A5A1A">
        <w:rPr>
          <w:rFonts w:ascii="Times New Roman" w:eastAsia="Times New Roman" w:hAnsi="Times New Roman" w:cs="Times New Roman"/>
          <w:bCs/>
        </w:rPr>
        <w:t>Surprisingly, “utilize,” a 19th-</w:t>
      </w:r>
      <w:r>
        <w:rPr>
          <w:rFonts w:ascii="Times New Roman" w:eastAsia="Times New Roman" w:hAnsi="Times New Roman" w:cs="Times New Roman"/>
          <w:bCs/>
        </w:rPr>
        <w:t>century loanword from French</w:t>
      </w:r>
      <w:r w:rsidRPr="002A5A1A">
        <w:rPr>
          <w:rFonts w:ascii="Times New Roman" w:eastAsia="Times New Roman" w:hAnsi="Times New Roman" w:cs="Times New Roman"/>
          <w:bCs/>
        </w:rPr>
        <w:t>, does have very specific and valid uses, mostly in the scientific world. The word “utilize” often appears “in contexts in which a strategy is put to practical advantage or a chemical or nutrient is being ta</w:t>
      </w:r>
      <w:r>
        <w:rPr>
          <w:rFonts w:ascii="Times New Roman" w:eastAsia="Times New Roman" w:hAnsi="Times New Roman" w:cs="Times New Roman"/>
          <w:bCs/>
        </w:rPr>
        <w:t>ken up and used effectively</w:t>
      </w:r>
      <w:r w:rsidRPr="002A5A1A">
        <w:rPr>
          <w:rFonts w:ascii="Times New Roman" w:eastAsia="Times New Roman" w:hAnsi="Times New Roman" w:cs="Times New Roman"/>
          <w:bCs/>
        </w:rPr>
        <w:t>.</w:t>
      </w:r>
      <w:r>
        <w:rPr>
          <w:rFonts w:ascii="Times New Roman" w:eastAsia="Times New Roman" w:hAnsi="Times New Roman" w:cs="Times New Roman"/>
          <w:bCs/>
        </w:rPr>
        <w:t>”</w:t>
      </w:r>
      <w:r w:rsidRPr="002A5A1A">
        <w:rPr>
          <w:rFonts w:ascii="Times New Roman" w:eastAsia="Times New Roman" w:hAnsi="Times New Roman" w:cs="Times New Roman"/>
          <w:bCs/>
        </w:rPr>
        <w:t xml:space="preserve"> For example, according to the </w:t>
      </w:r>
      <w:r w:rsidRPr="002A5A1A">
        <w:rPr>
          <w:rFonts w:ascii="Times New Roman" w:eastAsia="Times New Roman" w:hAnsi="Times New Roman" w:cs="Times New Roman"/>
          <w:bCs/>
          <w:i/>
          <w:iCs/>
        </w:rPr>
        <w:t>American Heritage Guide to Contemporary Usage and Style,</w:t>
      </w:r>
      <w:r w:rsidRPr="002A5A1A">
        <w:rPr>
          <w:rFonts w:ascii="Times New Roman" w:eastAsia="Times New Roman" w:hAnsi="Times New Roman" w:cs="Times New Roman"/>
          <w:bCs/>
        </w:rPr>
        <w:t xml:space="preserve"> you might hear “utilize” properly used in a sentence such as “If a diet contains too much phosphorus, calcium is not uti</w:t>
      </w:r>
      <w:r>
        <w:rPr>
          <w:rFonts w:ascii="Times New Roman" w:eastAsia="Times New Roman" w:hAnsi="Times New Roman" w:cs="Times New Roman"/>
          <w:bCs/>
        </w:rPr>
        <w:t xml:space="preserve">lized efficiently.” </w:t>
      </w:r>
      <w:r w:rsidRPr="002A5A1A">
        <w:rPr>
          <w:rFonts w:ascii="Times New Roman" w:eastAsia="Times New Roman" w:hAnsi="Times New Roman" w:cs="Times New Roman"/>
          <w:bCs/>
        </w:rPr>
        <w:t>So if you're a science writer, you might find yourself using the word “utilize.” If you’re just a regular person writing a regular sentence, you should probably just stick with the word “use.”</w:t>
      </w:r>
    </w:p>
    <w:p w14:paraId="750C4B02" w14:textId="35C8C28E" w:rsidR="00312F92" w:rsidRDefault="00312F92">
      <w:pPr>
        <w:pStyle w:val="CommentText"/>
      </w:pPr>
      <w:hyperlink r:id="rId1" w:history="1">
        <w:r w:rsidRPr="002A5A1A">
          <w:rPr>
            <w:rStyle w:val="Hyperlink"/>
            <w:sz w:val="24"/>
            <w:szCs w:val="24"/>
          </w:rPr>
          <w:t>http://grammar.quickanddirtytips.com/use-versus-utilize.aspx</w:t>
        </w:r>
      </w:hyperlink>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12094" w14:textId="77777777" w:rsidR="002B4078" w:rsidRDefault="002B4078" w:rsidP="00E37FCC">
      <w:r>
        <w:separator/>
      </w:r>
    </w:p>
  </w:endnote>
  <w:endnote w:type="continuationSeparator" w:id="0">
    <w:p w14:paraId="01B85267" w14:textId="77777777" w:rsidR="002B4078" w:rsidRDefault="002B4078" w:rsidP="00E37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1B04A" w14:textId="77777777" w:rsidR="002B4078" w:rsidRDefault="002B4078" w:rsidP="00E37FCC">
      <w:r>
        <w:separator/>
      </w:r>
    </w:p>
  </w:footnote>
  <w:footnote w:type="continuationSeparator" w:id="0">
    <w:p w14:paraId="3B0940C0" w14:textId="77777777" w:rsidR="002B4078" w:rsidRDefault="002B4078" w:rsidP="00E37F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292C5" w14:textId="580D1100" w:rsidR="002B4078" w:rsidRPr="00C20523" w:rsidRDefault="002B4078">
    <w:pPr>
      <w:pStyle w:val="Header"/>
      <w:rPr>
        <w:rFonts w:ascii="Times New Roman" w:hAnsi="Times New Roman" w:cs="Times New Roman"/>
      </w:rPr>
    </w:pPr>
    <w:r w:rsidRPr="00C20523">
      <w:rPr>
        <w:rFonts w:ascii="Times New Roman" w:hAnsi="Times New Roman" w:cs="Times New Roman"/>
      </w:rPr>
      <w:t>HigleyMEDU7002-8-</w:t>
    </w:r>
    <w:r>
      <w:rPr>
        <w:rFonts w:ascii="Times New Roman" w:hAnsi="Times New Roman" w:cs="Times New Roman"/>
      </w:rPr>
      <w:t>3</w:t>
    </w:r>
    <w:r>
      <w:tab/>
    </w:r>
    <w:r>
      <w:tab/>
    </w:r>
    <w:r w:rsidRPr="00C20523">
      <w:rPr>
        <w:rStyle w:val="PageNumber"/>
        <w:rFonts w:ascii="Times New Roman" w:hAnsi="Times New Roman" w:cs="Times New Roman"/>
      </w:rPr>
      <w:fldChar w:fldCharType="begin"/>
    </w:r>
    <w:r w:rsidRPr="00C20523">
      <w:rPr>
        <w:rStyle w:val="PageNumber"/>
        <w:rFonts w:ascii="Times New Roman" w:hAnsi="Times New Roman" w:cs="Times New Roman"/>
      </w:rPr>
      <w:instrText xml:space="preserve"> PAGE </w:instrText>
    </w:r>
    <w:r w:rsidRPr="00C20523">
      <w:rPr>
        <w:rStyle w:val="PageNumber"/>
        <w:rFonts w:ascii="Times New Roman" w:hAnsi="Times New Roman" w:cs="Times New Roman"/>
      </w:rPr>
      <w:fldChar w:fldCharType="separate"/>
    </w:r>
    <w:r w:rsidR="00312F92">
      <w:rPr>
        <w:rStyle w:val="PageNumber"/>
        <w:rFonts w:ascii="Times New Roman" w:hAnsi="Times New Roman" w:cs="Times New Roman"/>
        <w:noProof/>
      </w:rPr>
      <w:t>1</w:t>
    </w:r>
    <w:r w:rsidRPr="00C20523">
      <w:rPr>
        <w:rStyle w:val="PageNumber"/>
        <w:rFonts w:ascii="Times New Roman" w:hAnsi="Times New Roman" w:cs="Times New Roman"/>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D4234"/>
    <w:multiLevelType w:val="multilevel"/>
    <w:tmpl w:val="F90E2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89A"/>
    <w:rsid w:val="00012BA7"/>
    <w:rsid w:val="0003427D"/>
    <w:rsid w:val="00040E3F"/>
    <w:rsid w:val="00052367"/>
    <w:rsid w:val="00053FA7"/>
    <w:rsid w:val="000559D0"/>
    <w:rsid w:val="000575F8"/>
    <w:rsid w:val="00060331"/>
    <w:rsid w:val="00081EAD"/>
    <w:rsid w:val="000916B6"/>
    <w:rsid w:val="0009467D"/>
    <w:rsid w:val="000A1CDB"/>
    <w:rsid w:val="000B23A6"/>
    <w:rsid w:val="000B4F8F"/>
    <w:rsid w:val="000C7BA5"/>
    <w:rsid w:val="000D2016"/>
    <w:rsid w:val="00100F3A"/>
    <w:rsid w:val="001038B0"/>
    <w:rsid w:val="00103E6B"/>
    <w:rsid w:val="00123FE4"/>
    <w:rsid w:val="0013226C"/>
    <w:rsid w:val="00140899"/>
    <w:rsid w:val="001561FC"/>
    <w:rsid w:val="00163F20"/>
    <w:rsid w:val="00170B37"/>
    <w:rsid w:val="0019208A"/>
    <w:rsid w:val="00192885"/>
    <w:rsid w:val="00193EB4"/>
    <w:rsid w:val="00196BA6"/>
    <w:rsid w:val="001A0A4A"/>
    <w:rsid w:val="001A4B92"/>
    <w:rsid w:val="001A5829"/>
    <w:rsid w:val="001B5CFC"/>
    <w:rsid w:val="001B76C8"/>
    <w:rsid w:val="001D1022"/>
    <w:rsid w:val="001D19C2"/>
    <w:rsid w:val="001D40E3"/>
    <w:rsid w:val="001E618F"/>
    <w:rsid w:val="001F5839"/>
    <w:rsid w:val="00201C65"/>
    <w:rsid w:val="0021505F"/>
    <w:rsid w:val="00215F06"/>
    <w:rsid w:val="00224C90"/>
    <w:rsid w:val="00225F04"/>
    <w:rsid w:val="00226A04"/>
    <w:rsid w:val="00232F97"/>
    <w:rsid w:val="00235D52"/>
    <w:rsid w:val="00240C2B"/>
    <w:rsid w:val="00244111"/>
    <w:rsid w:val="00254AB2"/>
    <w:rsid w:val="00255798"/>
    <w:rsid w:val="00257108"/>
    <w:rsid w:val="00266177"/>
    <w:rsid w:val="00273B8B"/>
    <w:rsid w:val="00277A56"/>
    <w:rsid w:val="00283ABA"/>
    <w:rsid w:val="002870AA"/>
    <w:rsid w:val="002A3691"/>
    <w:rsid w:val="002A6F61"/>
    <w:rsid w:val="002B4078"/>
    <w:rsid w:val="002B7592"/>
    <w:rsid w:val="002B75FA"/>
    <w:rsid w:val="002C6BD0"/>
    <w:rsid w:val="002D05F8"/>
    <w:rsid w:val="002D3049"/>
    <w:rsid w:val="002E05C3"/>
    <w:rsid w:val="002F3726"/>
    <w:rsid w:val="00311AC1"/>
    <w:rsid w:val="00311F5E"/>
    <w:rsid w:val="00312F92"/>
    <w:rsid w:val="003254D5"/>
    <w:rsid w:val="00332AF3"/>
    <w:rsid w:val="00351469"/>
    <w:rsid w:val="0035722B"/>
    <w:rsid w:val="00364ED8"/>
    <w:rsid w:val="00375AB3"/>
    <w:rsid w:val="0038166C"/>
    <w:rsid w:val="003855FF"/>
    <w:rsid w:val="003A03A0"/>
    <w:rsid w:val="003A2A71"/>
    <w:rsid w:val="003D05AD"/>
    <w:rsid w:val="003D3B6B"/>
    <w:rsid w:val="003D67C0"/>
    <w:rsid w:val="003E6AA0"/>
    <w:rsid w:val="003E6E61"/>
    <w:rsid w:val="003E7BAA"/>
    <w:rsid w:val="003F207F"/>
    <w:rsid w:val="003F2948"/>
    <w:rsid w:val="00400BC5"/>
    <w:rsid w:val="00400D74"/>
    <w:rsid w:val="00405E32"/>
    <w:rsid w:val="00406A8D"/>
    <w:rsid w:val="004101EC"/>
    <w:rsid w:val="00410B04"/>
    <w:rsid w:val="00422D03"/>
    <w:rsid w:val="004349ED"/>
    <w:rsid w:val="004426F3"/>
    <w:rsid w:val="0044652A"/>
    <w:rsid w:val="004552A3"/>
    <w:rsid w:val="004B4880"/>
    <w:rsid w:val="004B5A98"/>
    <w:rsid w:val="004B7912"/>
    <w:rsid w:val="004C2A54"/>
    <w:rsid w:val="004C30D6"/>
    <w:rsid w:val="004E12AC"/>
    <w:rsid w:val="004E6A24"/>
    <w:rsid w:val="0050051F"/>
    <w:rsid w:val="0052399B"/>
    <w:rsid w:val="0053076D"/>
    <w:rsid w:val="005354CD"/>
    <w:rsid w:val="00536A65"/>
    <w:rsid w:val="00550685"/>
    <w:rsid w:val="00562BFC"/>
    <w:rsid w:val="005708AC"/>
    <w:rsid w:val="00572C41"/>
    <w:rsid w:val="005802EE"/>
    <w:rsid w:val="00587A79"/>
    <w:rsid w:val="005A2F1B"/>
    <w:rsid w:val="005A3176"/>
    <w:rsid w:val="005B1C3A"/>
    <w:rsid w:val="005C0FAB"/>
    <w:rsid w:val="005C4120"/>
    <w:rsid w:val="005C4641"/>
    <w:rsid w:val="005C6F32"/>
    <w:rsid w:val="005C6F58"/>
    <w:rsid w:val="005D0582"/>
    <w:rsid w:val="005E3CF6"/>
    <w:rsid w:val="005F7993"/>
    <w:rsid w:val="006019A7"/>
    <w:rsid w:val="006213B0"/>
    <w:rsid w:val="0063342C"/>
    <w:rsid w:val="00640404"/>
    <w:rsid w:val="0064125B"/>
    <w:rsid w:val="00645D2D"/>
    <w:rsid w:val="006577BD"/>
    <w:rsid w:val="006578BC"/>
    <w:rsid w:val="0066145A"/>
    <w:rsid w:val="006724EE"/>
    <w:rsid w:val="00677810"/>
    <w:rsid w:val="00680832"/>
    <w:rsid w:val="00693181"/>
    <w:rsid w:val="00697BAB"/>
    <w:rsid w:val="006A3AB7"/>
    <w:rsid w:val="006B313C"/>
    <w:rsid w:val="006B4CA9"/>
    <w:rsid w:val="006C2748"/>
    <w:rsid w:val="006D77C1"/>
    <w:rsid w:val="006D7FB5"/>
    <w:rsid w:val="006E0289"/>
    <w:rsid w:val="006E403F"/>
    <w:rsid w:val="006E7E5B"/>
    <w:rsid w:val="00701106"/>
    <w:rsid w:val="0070278D"/>
    <w:rsid w:val="00705C41"/>
    <w:rsid w:val="007120D7"/>
    <w:rsid w:val="00717C5F"/>
    <w:rsid w:val="00734631"/>
    <w:rsid w:val="00736207"/>
    <w:rsid w:val="00741E6B"/>
    <w:rsid w:val="00745EEF"/>
    <w:rsid w:val="00753099"/>
    <w:rsid w:val="00754A5A"/>
    <w:rsid w:val="007661FB"/>
    <w:rsid w:val="0077253D"/>
    <w:rsid w:val="00781021"/>
    <w:rsid w:val="00781C25"/>
    <w:rsid w:val="00786A34"/>
    <w:rsid w:val="007A5AA2"/>
    <w:rsid w:val="007B18B3"/>
    <w:rsid w:val="007B2B5D"/>
    <w:rsid w:val="007B38ED"/>
    <w:rsid w:val="007B5498"/>
    <w:rsid w:val="007C484B"/>
    <w:rsid w:val="007C5723"/>
    <w:rsid w:val="007D2730"/>
    <w:rsid w:val="007F297C"/>
    <w:rsid w:val="007F549A"/>
    <w:rsid w:val="007F6A56"/>
    <w:rsid w:val="007F79A4"/>
    <w:rsid w:val="007F7FB1"/>
    <w:rsid w:val="008040E9"/>
    <w:rsid w:val="00804A2B"/>
    <w:rsid w:val="008171FC"/>
    <w:rsid w:val="008210E1"/>
    <w:rsid w:val="0083305E"/>
    <w:rsid w:val="00845B7C"/>
    <w:rsid w:val="00852E11"/>
    <w:rsid w:val="008546AC"/>
    <w:rsid w:val="00856512"/>
    <w:rsid w:val="0086578B"/>
    <w:rsid w:val="00877636"/>
    <w:rsid w:val="00885EC4"/>
    <w:rsid w:val="00886353"/>
    <w:rsid w:val="00896148"/>
    <w:rsid w:val="00897A0E"/>
    <w:rsid w:val="008A0E51"/>
    <w:rsid w:val="008A11A6"/>
    <w:rsid w:val="008D0205"/>
    <w:rsid w:val="008D0A84"/>
    <w:rsid w:val="008D2D0D"/>
    <w:rsid w:val="008D2F4F"/>
    <w:rsid w:val="008D5A63"/>
    <w:rsid w:val="008F2D21"/>
    <w:rsid w:val="008F6000"/>
    <w:rsid w:val="008F6B68"/>
    <w:rsid w:val="00900032"/>
    <w:rsid w:val="00942A3F"/>
    <w:rsid w:val="00944FD2"/>
    <w:rsid w:val="009471D8"/>
    <w:rsid w:val="0095000B"/>
    <w:rsid w:val="009521FA"/>
    <w:rsid w:val="00966740"/>
    <w:rsid w:val="00970D9B"/>
    <w:rsid w:val="00971CD3"/>
    <w:rsid w:val="00993DE3"/>
    <w:rsid w:val="009961E5"/>
    <w:rsid w:val="009A282F"/>
    <w:rsid w:val="009A28AA"/>
    <w:rsid w:val="009A3138"/>
    <w:rsid w:val="009B2717"/>
    <w:rsid w:val="009C002F"/>
    <w:rsid w:val="009C154F"/>
    <w:rsid w:val="009C1A84"/>
    <w:rsid w:val="009E408C"/>
    <w:rsid w:val="009F1F5A"/>
    <w:rsid w:val="009F2675"/>
    <w:rsid w:val="009F5D15"/>
    <w:rsid w:val="00A00487"/>
    <w:rsid w:val="00A274EC"/>
    <w:rsid w:val="00A3743C"/>
    <w:rsid w:val="00A561D1"/>
    <w:rsid w:val="00A65685"/>
    <w:rsid w:val="00A849EB"/>
    <w:rsid w:val="00AA18DE"/>
    <w:rsid w:val="00AC4B6C"/>
    <w:rsid w:val="00AD20EB"/>
    <w:rsid w:val="00AF489A"/>
    <w:rsid w:val="00AF57DC"/>
    <w:rsid w:val="00AF6582"/>
    <w:rsid w:val="00B059FF"/>
    <w:rsid w:val="00B06031"/>
    <w:rsid w:val="00B07A7C"/>
    <w:rsid w:val="00B11DB5"/>
    <w:rsid w:val="00B145BE"/>
    <w:rsid w:val="00B22618"/>
    <w:rsid w:val="00B22DA9"/>
    <w:rsid w:val="00B26D69"/>
    <w:rsid w:val="00B27CB0"/>
    <w:rsid w:val="00B319DF"/>
    <w:rsid w:val="00B5626E"/>
    <w:rsid w:val="00B628C7"/>
    <w:rsid w:val="00B71788"/>
    <w:rsid w:val="00B76233"/>
    <w:rsid w:val="00B805A6"/>
    <w:rsid w:val="00B8351F"/>
    <w:rsid w:val="00B86AB0"/>
    <w:rsid w:val="00B86E06"/>
    <w:rsid w:val="00BA4653"/>
    <w:rsid w:val="00BB057C"/>
    <w:rsid w:val="00BB5DD4"/>
    <w:rsid w:val="00BD31D2"/>
    <w:rsid w:val="00BE3DCC"/>
    <w:rsid w:val="00BE6BB2"/>
    <w:rsid w:val="00BF3912"/>
    <w:rsid w:val="00BF7052"/>
    <w:rsid w:val="00C022D3"/>
    <w:rsid w:val="00C0308A"/>
    <w:rsid w:val="00C05518"/>
    <w:rsid w:val="00C14DDC"/>
    <w:rsid w:val="00C20523"/>
    <w:rsid w:val="00C2279E"/>
    <w:rsid w:val="00C321B1"/>
    <w:rsid w:val="00C42457"/>
    <w:rsid w:val="00C43406"/>
    <w:rsid w:val="00C63136"/>
    <w:rsid w:val="00C63987"/>
    <w:rsid w:val="00C660F6"/>
    <w:rsid w:val="00C844B9"/>
    <w:rsid w:val="00C86060"/>
    <w:rsid w:val="00C90E74"/>
    <w:rsid w:val="00CA697F"/>
    <w:rsid w:val="00CA6FEF"/>
    <w:rsid w:val="00CC55A0"/>
    <w:rsid w:val="00CD325C"/>
    <w:rsid w:val="00CD6352"/>
    <w:rsid w:val="00CE1DBD"/>
    <w:rsid w:val="00CF455B"/>
    <w:rsid w:val="00D03449"/>
    <w:rsid w:val="00D04778"/>
    <w:rsid w:val="00D07B2C"/>
    <w:rsid w:val="00D07C5F"/>
    <w:rsid w:val="00D07F00"/>
    <w:rsid w:val="00D14336"/>
    <w:rsid w:val="00D3158C"/>
    <w:rsid w:val="00D316C5"/>
    <w:rsid w:val="00D42AD6"/>
    <w:rsid w:val="00D43EFF"/>
    <w:rsid w:val="00D44F2F"/>
    <w:rsid w:val="00D45FC6"/>
    <w:rsid w:val="00D4701F"/>
    <w:rsid w:val="00D50596"/>
    <w:rsid w:val="00D74B74"/>
    <w:rsid w:val="00D77257"/>
    <w:rsid w:val="00D8006D"/>
    <w:rsid w:val="00D84632"/>
    <w:rsid w:val="00D90845"/>
    <w:rsid w:val="00DA56AC"/>
    <w:rsid w:val="00DA6C8D"/>
    <w:rsid w:val="00DB087C"/>
    <w:rsid w:val="00DB368D"/>
    <w:rsid w:val="00DB7C02"/>
    <w:rsid w:val="00DE4972"/>
    <w:rsid w:val="00DE5AC8"/>
    <w:rsid w:val="00DE768C"/>
    <w:rsid w:val="00DE7E97"/>
    <w:rsid w:val="00DF4E96"/>
    <w:rsid w:val="00E16EF1"/>
    <w:rsid w:val="00E25D23"/>
    <w:rsid w:val="00E35C15"/>
    <w:rsid w:val="00E36718"/>
    <w:rsid w:val="00E37FCC"/>
    <w:rsid w:val="00E406A2"/>
    <w:rsid w:val="00E41924"/>
    <w:rsid w:val="00E4447C"/>
    <w:rsid w:val="00E455D1"/>
    <w:rsid w:val="00E55793"/>
    <w:rsid w:val="00E80A1F"/>
    <w:rsid w:val="00E87A35"/>
    <w:rsid w:val="00E87D88"/>
    <w:rsid w:val="00EA3DB5"/>
    <w:rsid w:val="00EA7FDD"/>
    <w:rsid w:val="00EB29CB"/>
    <w:rsid w:val="00EB4E07"/>
    <w:rsid w:val="00ED16AC"/>
    <w:rsid w:val="00ED3A49"/>
    <w:rsid w:val="00ED57FC"/>
    <w:rsid w:val="00EE448E"/>
    <w:rsid w:val="00EE6785"/>
    <w:rsid w:val="00EF2BF5"/>
    <w:rsid w:val="00EF2DB1"/>
    <w:rsid w:val="00EF32E8"/>
    <w:rsid w:val="00EF659F"/>
    <w:rsid w:val="00EF7560"/>
    <w:rsid w:val="00EF783F"/>
    <w:rsid w:val="00F06622"/>
    <w:rsid w:val="00F11612"/>
    <w:rsid w:val="00F1421F"/>
    <w:rsid w:val="00F26445"/>
    <w:rsid w:val="00F521AC"/>
    <w:rsid w:val="00F532CA"/>
    <w:rsid w:val="00F6772F"/>
    <w:rsid w:val="00F706FE"/>
    <w:rsid w:val="00F720E4"/>
    <w:rsid w:val="00FA6762"/>
    <w:rsid w:val="00FB28AE"/>
    <w:rsid w:val="00FB3142"/>
    <w:rsid w:val="00FB7908"/>
    <w:rsid w:val="00FC0CAD"/>
    <w:rsid w:val="00FC1604"/>
    <w:rsid w:val="00FC173F"/>
    <w:rsid w:val="00FD7E99"/>
    <w:rsid w:val="00FF3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199C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03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331"/>
    <w:rPr>
      <w:rFonts w:ascii="Lucida Grande" w:hAnsi="Lucida Grande" w:cs="Lucida Grande"/>
      <w:sz w:val="18"/>
      <w:szCs w:val="18"/>
    </w:rPr>
  </w:style>
  <w:style w:type="paragraph" w:styleId="Header">
    <w:name w:val="header"/>
    <w:basedOn w:val="Normal"/>
    <w:link w:val="HeaderChar"/>
    <w:uiPriority w:val="99"/>
    <w:unhideWhenUsed/>
    <w:rsid w:val="00E37FCC"/>
    <w:pPr>
      <w:tabs>
        <w:tab w:val="center" w:pos="4320"/>
        <w:tab w:val="right" w:pos="8640"/>
      </w:tabs>
    </w:pPr>
  </w:style>
  <w:style w:type="character" w:customStyle="1" w:styleId="HeaderChar">
    <w:name w:val="Header Char"/>
    <w:basedOn w:val="DefaultParagraphFont"/>
    <w:link w:val="Header"/>
    <w:uiPriority w:val="99"/>
    <w:rsid w:val="00E37FCC"/>
  </w:style>
  <w:style w:type="paragraph" w:styleId="Footer">
    <w:name w:val="footer"/>
    <w:basedOn w:val="Normal"/>
    <w:link w:val="FooterChar"/>
    <w:uiPriority w:val="99"/>
    <w:unhideWhenUsed/>
    <w:rsid w:val="00E37FCC"/>
    <w:pPr>
      <w:tabs>
        <w:tab w:val="center" w:pos="4320"/>
        <w:tab w:val="right" w:pos="8640"/>
      </w:tabs>
    </w:pPr>
  </w:style>
  <w:style w:type="character" w:customStyle="1" w:styleId="FooterChar">
    <w:name w:val="Footer Char"/>
    <w:basedOn w:val="DefaultParagraphFont"/>
    <w:link w:val="Footer"/>
    <w:uiPriority w:val="99"/>
    <w:rsid w:val="00E37FCC"/>
  </w:style>
  <w:style w:type="character" w:styleId="Hyperlink">
    <w:name w:val="Hyperlink"/>
    <w:basedOn w:val="DefaultParagraphFont"/>
    <w:uiPriority w:val="99"/>
    <w:unhideWhenUsed/>
    <w:rsid w:val="00040E3F"/>
    <w:rPr>
      <w:color w:val="0000FF" w:themeColor="hyperlink"/>
      <w:u w:val="single"/>
    </w:rPr>
  </w:style>
  <w:style w:type="character" w:styleId="PageNumber">
    <w:name w:val="page number"/>
    <w:basedOn w:val="DefaultParagraphFont"/>
    <w:uiPriority w:val="99"/>
    <w:semiHidden/>
    <w:unhideWhenUsed/>
    <w:rsid w:val="004C30D6"/>
  </w:style>
  <w:style w:type="paragraph" w:customStyle="1" w:styleId="Reference">
    <w:name w:val="Reference"/>
    <w:basedOn w:val="Normal"/>
    <w:link w:val="ReferenceChar"/>
    <w:qFormat/>
    <w:rsid w:val="0021505F"/>
    <w:pPr>
      <w:spacing w:line="480" w:lineRule="auto"/>
      <w:ind w:left="720" w:hanging="720"/>
    </w:pPr>
    <w:rPr>
      <w:rFonts w:ascii="Times New Roman" w:eastAsia="Times New Roman" w:hAnsi="Times New Roman" w:cs="Calibri"/>
      <w:color w:val="000000"/>
      <w:sz w:val="22"/>
      <w:szCs w:val="22"/>
    </w:rPr>
  </w:style>
  <w:style w:type="character" w:customStyle="1" w:styleId="ReferenceChar">
    <w:name w:val="Reference Char"/>
    <w:basedOn w:val="DefaultParagraphFont"/>
    <w:link w:val="Reference"/>
    <w:rsid w:val="0021505F"/>
    <w:rPr>
      <w:rFonts w:ascii="Times New Roman" w:eastAsia="Times New Roman" w:hAnsi="Times New Roman" w:cs="Calibri"/>
      <w:color w:val="000000"/>
      <w:sz w:val="22"/>
      <w:szCs w:val="22"/>
    </w:rPr>
  </w:style>
  <w:style w:type="character" w:styleId="CommentReference">
    <w:name w:val="annotation reference"/>
    <w:basedOn w:val="DefaultParagraphFont"/>
    <w:uiPriority w:val="99"/>
    <w:semiHidden/>
    <w:unhideWhenUsed/>
    <w:rsid w:val="0021505F"/>
    <w:rPr>
      <w:sz w:val="16"/>
      <w:szCs w:val="16"/>
    </w:rPr>
  </w:style>
  <w:style w:type="paragraph" w:styleId="CommentText">
    <w:name w:val="annotation text"/>
    <w:basedOn w:val="Normal"/>
    <w:link w:val="CommentTextChar"/>
    <w:uiPriority w:val="99"/>
    <w:unhideWhenUsed/>
    <w:rsid w:val="0021505F"/>
    <w:pPr>
      <w:ind w:firstLine="720"/>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21505F"/>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5C6F58"/>
    <w:rPr>
      <w:color w:val="800080" w:themeColor="followedHyperlink"/>
      <w:u w:val="single"/>
    </w:rPr>
  </w:style>
  <w:style w:type="paragraph" w:styleId="ListParagraph">
    <w:name w:val="List Paragraph"/>
    <w:basedOn w:val="Normal"/>
    <w:uiPriority w:val="34"/>
    <w:qFormat/>
    <w:rsid w:val="00E406A2"/>
    <w:pPr>
      <w:ind w:left="720"/>
      <w:contextualSpacing/>
    </w:pPr>
    <w:rPr>
      <w:rFonts w:ascii="Calibri" w:eastAsia="Calibri" w:hAnsi="Calibri" w:cs="Arial"/>
    </w:rPr>
  </w:style>
  <w:style w:type="paragraph" w:styleId="CommentSubject">
    <w:name w:val="annotation subject"/>
    <w:basedOn w:val="CommentText"/>
    <w:next w:val="CommentText"/>
    <w:link w:val="CommentSubjectChar"/>
    <w:uiPriority w:val="99"/>
    <w:semiHidden/>
    <w:unhideWhenUsed/>
    <w:rsid w:val="00E406A2"/>
    <w:pPr>
      <w:ind w:firstLine="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406A2"/>
    <w:rPr>
      <w:rFonts w:ascii="Times New Roman" w:eastAsia="Calibri" w:hAnsi="Times New Roman" w:cs="Times New Roman"/>
      <w:b/>
      <w:bCs/>
      <w:sz w:val="20"/>
      <w:szCs w:val="20"/>
    </w:rPr>
  </w:style>
  <w:style w:type="paragraph" w:styleId="NoSpacing">
    <w:name w:val="No Spacing"/>
    <w:uiPriority w:val="1"/>
    <w:qFormat/>
    <w:rsid w:val="00EF659F"/>
    <w:pPr>
      <w:ind w:firstLine="720"/>
    </w:pPr>
    <w:rPr>
      <w:rFonts w:ascii="Times New Roman" w:eastAsia="Times New Roman" w:hAnsi="Times New Roman" w:cs="Times New Roman"/>
      <w:bCs/>
    </w:rPr>
  </w:style>
  <w:style w:type="paragraph" w:customStyle="1" w:styleId="Heading1APA">
    <w:name w:val="Heading 1 APA"/>
    <w:basedOn w:val="Normal"/>
    <w:autoRedefine/>
    <w:qFormat/>
    <w:rsid w:val="00C86060"/>
    <w:pPr>
      <w:spacing w:line="480" w:lineRule="auto"/>
      <w:jc w:val="center"/>
    </w:pPr>
    <w:rPr>
      <w:rFonts w:ascii="Times New Roman" w:eastAsia="Times New Roman" w:hAnsi="Times New Roman" w:cs="Tahoma"/>
      <w:bCs/>
    </w:rPr>
  </w:style>
  <w:style w:type="paragraph" w:customStyle="1" w:styleId="RefeerenceCitation">
    <w:name w:val="Refeerence Citation"/>
    <w:basedOn w:val="Normal"/>
    <w:link w:val="RefeerenceCitationChar"/>
    <w:qFormat/>
    <w:rsid w:val="00240C2B"/>
    <w:pPr>
      <w:spacing w:after="240"/>
      <w:ind w:left="720" w:hanging="720"/>
    </w:pPr>
    <w:rPr>
      <w:rFonts w:ascii="Times New Roman" w:eastAsia="Times New Roman" w:hAnsi="Times New Roman" w:cs="Times New Roman"/>
      <w:bCs/>
    </w:rPr>
  </w:style>
  <w:style w:type="paragraph" w:customStyle="1" w:styleId="ReferencesEntry">
    <w:name w:val="References Entry"/>
    <w:basedOn w:val="Normal"/>
    <w:link w:val="ReferencesEntryChar"/>
    <w:qFormat/>
    <w:rsid w:val="00240C2B"/>
    <w:pPr>
      <w:spacing w:line="480" w:lineRule="auto"/>
      <w:ind w:left="720" w:hanging="720"/>
    </w:pPr>
    <w:rPr>
      <w:rFonts w:ascii="Times New Roman" w:eastAsia="Times New Roman" w:hAnsi="Times New Roman" w:cs="Times New Roman"/>
      <w:szCs w:val="20"/>
    </w:rPr>
  </w:style>
  <w:style w:type="character" w:customStyle="1" w:styleId="RefeerenceCitationChar">
    <w:name w:val="Refeerence Citation Char"/>
    <w:basedOn w:val="DefaultParagraphFont"/>
    <w:link w:val="RefeerenceCitation"/>
    <w:rsid w:val="00240C2B"/>
    <w:rPr>
      <w:rFonts w:ascii="Times New Roman" w:eastAsia="Times New Roman" w:hAnsi="Times New Roman" w:cs="Times New Roman"/>
      <w:bCs/>
    </w:rPr>
  </w:style>
  <w:style w:type="character" w:customStyle="1" w:styleId="ReferencesEntryChar">
    <w:name w:val="References Entry Char"/>
    <w:basedOn w:val="DefaultParagraphFont"/>
    <w:link w:val="ReferencesEntry"/>
    <w:locked/>
    <w:rsid w:val="00240C2B"/>
    <w:rPr>
      <w:rFonts w:ascii="Times New Roman" w:eastAsia="Times New Roman" w:hAnsi="Times New Roman" w:cs="Times New Roman"/>
      <w:szCs w:val="20"/>
    </w:rPr>
  </w:style>
  <w:style w:type="paragraph" w:styleId="NormalWeb">
    <w:name w:val="Normal (Web)"/>
    <w:basedOn w:val="Normal"/>
    <w:uiPriority w:val="99"/>
    <w:semiHidden/>
    <w:unhideWhenUsed/>
    <w:rsid w:val="00D3158C"/>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03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331"/>
    <w:rPr>
      <w:rFonts w:ascii="Lucida Grande" w:hAnsi="Lucida Grande" w:cs="Lucida Grande"/>
      <w:sz w:val="18"/>
      <w:szCs w:val="18"/>
    </w:rPr>
  </w:style>
  <w:style w:type="paragraph" w:styleId="Header">
    <w:name w:val="header"/>
    <w:basedOn w:val="Normal"/>
    <w:link w:val="HeaderChar"/>
    <w:uiPriority w:val="99"/>
    <w:unhideWhenUsed/>
    <w:rsid w:val="00E37FCC"/>
    <w:pPr>
      <w:tabs>
        <w:tab w:val="center" w:pos="4320"/>
        <w:tab w:val="right" w:pos="8640"/>
      </w:tabs>
    </w:pPr>
  </w:style>
  <w:style w:type="character" w:customStyle="1" w:styleId="HeaderChar">
    <w:name w:val="Header Char"/>
    <w:basedOn w:val="DefaultParagraphFont"/>
    <w:link w:val="Header"/>
    <w:uiPriority w:val="99"/>
    <w:rsid w:val="00E37FCC"/>
  </w:style>
  <w:style w:type="paragraph" w:styleId="Footer">
    <w:name w:val="footer"/>
    <w:basedOn w:val="Normal"/>
    <w:link w:val="FooterChar"/>
    <w:uiPriority w:val="99"/>
    <w:unhideWhenUsed/>
    <w:rsid w:val="00E37FCC"/>
    <w:pPr>
      <w:tabs>
        <w:tab w:val="center" w:pos="4320"/>
        <w:tab w:val="right" w:pos="8640"/>
      </w:tabs>
    </w:pPr>
  </w:style>
  <w:style w:type="character" w:customStyle="1" w:styleId="FooterChar">
    <w:name w:val="Footer Char"/>
    <w:basedOn w:val="DefaultParagraphFont"/>
    <w:link w:val="Footer"/>
    <w:uiPriority w:val="99"/>
    <w:rsid w:val="00E37FCC"/>
  </w:style>
  <w:style w:type="character" w:styleId="Hyperlink">
    <w:name w:val="Hyperlink"/>
    <w:basedOn w:val="DefaultParagraphFont"/>
    <w:uiPriority w:val="99"/>
    <w:unhideWhenUsed/>
    <w:rsid w:val="00040E3F"/>
    <w:rPr>
      <w:color w:val="0000FF" w:themeColor="hyperlink"/>
      <w:u w:val="single"/>
    </w:rPr>
  </w:style>
  <w:style w:type="character" w:styleId="PageNumber">
    <w:name w:val="page number"/>
    <w:basedOn w:val="DefaultParagraphFont"/>
    <w:uiPriority w:val="99"/>
    <w:semiHidden/>
    <w:unhideWhenUsed/>
    <w:rsid w:val="004C30D6"/>
  </w:style>
  <w:style w:type="paragraph" w:customStyle="1" w:styleId="Reference">
    <w:name w:val="Reference"/>
    <w:basedOn w:val="Normal"/>
    <w:link w:val="ReferenceChar"/>
    <w:qFormat/>
    <w:rsid w:val="0021505F"/>
    <w:pPr>
      <w:spacing w:line="480" w:lineRule="auto"/>
      <w:ind w:left="720" w:hanging="720"/>
    </w:pPr>
    <w:rPr>
      <w:rFonts w:ascii="Times New Roman" w:eastAsia="Times New Roman" w:hAnsi="Times New Roman" w:cs="Calibri"/>
      <w:color w:val="000000"/>
      <w:sz w:val="22"/>
      <w:szCs w:val="22"/>
    </w:rPr>
  </w:style>
  <w:style w:type="character" w:customStyle="1" w:styleId="ReferenceChar">
    <w:name w:val="Reference Char"/>
    <w:basedOn w:val="DefaultParagraphFont"/>
    <w:link w:val="Reference"/>
    <w:rsid w:val="0021505F"/>
    <w:rPr>
      <w:rFonts w:ascii="Times New Roman" w:eastAsia="Times New Roman" w:hAnsi="Times New Roman" w:cs="Calibri"/>
      <w:color w:val="000000"/>
      <w:sz w:val="22"/>
      <w:szCs w:val="22"/>
    </w:rPr>
  </w:style>
  <w:style w:type="character" w:styleId="CommentReference">
    <w:name w:val="annotation reference"/>
    <w:basedOn w:val="DefaultParagraphFont"/>
    <w:uiPriority w:val="99"/>
    <w:semiHidden/>
    <w:unhideWhenUsed/>
    <w:rsid w:val="0021505F"/>
    <w:rPr>
      <w:sz w:val="16"/>
      <w:szCs w:val="16"/>
    </w:rPr>
  </w:style>
  <w:style w:type="paragraph" w:styleId="CommentText">
    <w:name w:val="annotation text"/>
    <w:basedOn w:val="Normal"/>
    <w:link w:val="CommentTextChar"/>
    <w:uiPriority w:val="99"/>
    <w:unhideWhenUsed/>
    <w:rsid w:val="0021505F"/>
    <w:pPr>
      <w:ind w:firstLine="720"/>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21505F"/>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5C6F58"/>
    <w:rPr>
      <w:color w:val="800080" w:themeColor="followedHyperlink"/>
      <w:u w:val="single"/>
    </w:rPr>
  </w:style>
  <w:style w:type="paragraph" w:styleId="ListParagraph">
    <w:name w:val="List Paragraph"/>
    <w:basedOn w:val="Normal"/>
    <w:uiPriority w:val="34"/>
    <w:qFormat/>
    <w:rsid w:val="00E406A2"/>
    <w:pPr>
      <w:ind w:left="720"/>
      <w:contextualSpacing/>
    </w:pPr>
    <w:rPr>
      <w:rFonts w:ascii="Calibri" w:eastAsia="Calibri" w:hAnsi="Calibri" w:cs="Arial"/>
    </w:rPr>
  </w:style>
  <w:style w:type="paragraph" w:styleId="CommentSubject">
    <w:name w:val="annotation subject"/>
    <w:basedOn w:val="CommentText"/>
    <w:next w:val="CommentText"/>
    <w:link w:val="CommentSubjectChar"/>
    <w:uiPriority w:val="99"/>
    <w:semiHidden/>
    <w:unhideWhenUsed/>
    <w:rsid w:val="00E406A2"/>
    <w:pPr>
      <w:ind w:firstLine="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406A2"/>
    <w:rPr>
      <w:rFonts w:ascii="Times New Roman" w:eastAsia="Calibri" w:hAnsi="Times New Roman" w:cs="Times New Roman"/>
      <w:b/>
      <w:bCs/>
      <w:sz w:val="20"/>
      <w:szCs w:val="20"/>
    </w:rPr>
  </w:style>
  <w:style w:type="paragraph" w:styleId="NoSpacing">
    <w:name w:val="No Spacing"/>
    <w:uiPriority w:val="1"/>
    <w:qFormat/>
    <w:rsid w:val="00EF659F"/>
    <w:pPr>
      <w:ind w:firstLine="720"/>
    </w:pPr>
    <w:rPr>
      <w:rFonts w:ascii="Times New Roman" w:eastAsia="Times New Roman" w:hAnsi="Times New Roman" w:cs="Times New Roman"/>
      <w:bCs/>
    </w:rPr>
  </w:style>
  <w:style w:type="paragraph" w:customStyle="1" w:styleId="Heading1APA">
    <w:name w:val="Heading 1 APA"/>
    <w:basedOn w:val="Normal"/>
    <w:autoRedefine/>
    <w:qFormat/>
    <w:rsid w:val="00C86060"/>
    <w:pPr>
      <w:spacing w:line="480" w:lineRule="auto"/>
      <w:jc w:val="center"/>
    </w:pPr>
    <w:rPr>
      <w:rFonts w:ascii="Times New Roman" w:eastAsia="Times New Roman" w:hAnsi="Times New Roman" w:cs="Tahoma"/>
      <w:bCs/>
    </w:rPr>
  </w:style>
  <w:style w:type="paragraph" w:customStyle="1" w:styleId="RefeerenceCitation">
    <w:name w:val="Refeerence Citation"/>
    <w:basedOn w:val="Normal"/>
    <w:link w:val="RefeerenceCitationChar"/>
    <w:qFormat/>
    <w:rsid w:val="00240C2B"/>
    <w:pPr>
      <w:spacing w:after="240"/>
      <w:ind w:left="720" w:hanging="720"/>
    </w:pPr>
    <w:rPr>
      <w:rFonts w:ascii="Times New Roman" w:eastAsia="Times New Roman" w:hAnsi="Times New Roman" w:cs="Times New Roman"/>
      <w:bCs/>
    </w:rPr>
  </w:style>
  <w:style w:type="paragraph" w:customStyle="1" w:styleId="ReferencesEntry">
    <w:name w:val="References Entry"/>
    <w:basedOn w:val="Normal"/>
    <w:link w:val="ReferencesEntryChar"/>
    <w:qFormat/>
    <w:rsid w:val="00240C2B"/>
    <w:pPr>
      <w:spacing w:line="480" w:lineRule="auto"/>
      <w:ind w:left="720" w:hanging="720"/>
    </w:pPr>
    <w:rPr>
      <w:rFonts w:ascii="Times New Roman" w:eastAsia="Times New Roman" w:hAnsi="Times New Roman" w:cs="Times New Roman"/>
      <w:szCs w:val="20"/>
    </w:rPr>
  </w:style>
  <w:style w:type="character" w:customStyle="1" w:styleId="RefeerenceCitationChar">
    <w:name w:val="Refeerence Citation Char"/>
    <w:basedOn w:val="DefaultParagraphFont"/>
    <w:link w:val="RefeerenceCitation"/>
    <w:rsid w:val="00240C2B"/>
    <w:rPr>
      <w:rFonts w:ascii="Times New Roman" w:eastAsia="Times New Roman" w:hAnsi="Times New Roman" w:cs="Times New Roman"/>
      <w:bCs/>
    </w:rPr>
  </w:style>
  <w:style w:type="character" w:customStyle="1" w:styleId="ReferencesEntryChar">
    <w:name w:val="References Entry Char"/>
    <w:basedOn w:val="DefaultParagraphFont"/>
    <w:link w:val="ReferencesEntry"/>
    <w:locked/>
    <w:rsid w:val="00240C2B"/>
    <w:rPr>
      <w:rFonts w:ascii="Times New Roman" w:eastAsia="Times New Roman" w:hAnsi="Times New Roman" w:cs="Times New Roman"/>
      <w:szCs w:val="20"/>
    </w:rPr>
  </w:style>
  <w:style w:type="paragraph" w:styleId="NormalWeb">
    <w:name w:val="Normal (Web)"/>
    <w:basedOn w:val="Normal"/>
    <w:uiPriority w:val="99"/>
    <w:semiHidden/>
    <w:unhideWhenUsed/>
    <w:rsid w:val="00D3158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09202">
      <w:bodyDiv w:val="1"/>
      <w:marLeft w:val="0"/>
      <w:marRight w:val="0"/>
      <w:marTop w:val="0"/>
      <w:marBottom w:val="0"/>
      <w:divBdr>
        <w:top w:val="none" w:sz="0" w:space="0" w:color="auto"/>
        <w:left w:val="none" w:sz="0" w:space="0" w:color="auto"/>
        <w:bottom w:val="none" w:sz="0" w:space="0" w:color="auto"/>
        <w:right w:val="none" w:sz="0" w:space="0" w:color="auto"/>
      </w:divBdr>
      <w:divsChild>
        <w:div w:id="958881273">
          <w:marLeft w:val="0"/>
          <w:marRight w:val="0"/>
          <w:marTop w:val="0"/>
          <w:marBottom w:val="0"/>
          <w:divBdr>
            <w:top w:val="none" w:sz="0" w:space="0" w:color="auto"/>
            <w:left w:val="none" w:sz="0" w:space="0" w:color="auto"/>
            <w:bottom w:val="none" w:sz="0" w:space="0" w:color="auto"/>
            <w:right w:val="none" w:sz="0" w:space="0" w:color="auto"/>
          </w:divBdr>
        </w:div>
      </w:divsChild>
    </w:div>
    <w:div w:id="257637310">
      <w:bodyDiv w:val="1"/>
      <w:marLeft w:val="0"/>
      <w:marRight w:val="0"/>
      <w:marTop w:val="0"/>
      <w:marBottom w:val="0"/>
      <w:divBdr>
        <w:top w:val="none" w:sz="0" w:space="0" w:color="auto"/>
        <w:left w:val="none" w:sz="0" w:space="0" w:color="auto"/>
        <w:bottom w:val="none" w:sz="0" w:space="0" w:color="auto"/>
        <w:right w:val="none" w:sz="0" w:space="0" w:color="auto"/>
      </w:divBdr>
      <w:divsChild>
        <w:div w:id="1928995664">
          <w:marLeft w:val="0"/>
          <w:marRight w:val="0"/>
          <w:marTop w:val="0"/>
          <w:marBottom w:val="0"/>
          <w:divBdr>
            <w:top w:val="none" w:sz="0" w:space="0" w:color="auto"/>
            <w:left w:val="none" w:sz="0" w:space="0" w:color="auto"/>
            <w:bottom w:val="none" w:sz="0" w:space="0" w:color="auto"/>
            <w:right w:val="none" w:sz="0" w:space="0" w:color="auto"/>
          </w:divBdr>
        </w:div>
      </w:divsChild>
    </w:div>
    <w:div w:id="366221391">
      <w:bodyDiv w:val="1"/>
      <w:marLeft w:val="0"/>
      <w:marRight w:val="0"/>
      <w:marTop w:val="0"/>
      <w:marBottom w:val="0"/>
      <w:divBdr>
        <w:top w:val="none" w:sz="0" w:space="0" w:color="auto"/>
        <w:left w:val="none" w:sz="0" w:space="0" w:color="auto"/>
        <w:bottom w:val="none" w:sz="0" w:space="0" w:color="auto"/>
        <w:right w:val="none" w:sz="0" w:space="0" w:color="auto"/>
      </w:divBdr>
      <w:divsChild>
        <w:div w:id="1135290036">
          <w:marLeft w:val="0"/>
          <w:marRight w:val="0"/>
          <w:marTop w:val="0"/>
          <w:marBottom w:val="0"/>
          <w:divBdr>
            <w:top w:val="none" w:sz="0" w:space="0" w:color="auto"/>
            <w:left w:val="none" w:sz="0" w:space="0" w:color="auto"/>
            <w:bottom w:val="none" w:sz="0" w:space="0" w:color="auto"/>
            <w:right w:val="none" w:sz="0" w:space="0" w:color="auto"/>
          </w:divBdr>
        </w:div>
        <w:div w:id="1546060609">
          <w:marLeft w:val="0"/>
          <w:marRight w:val="0"/>
          <w:marTop w:val="0"/>
          <w:marBottom w:val="0"/>
          <w:divBdr>
            <w:top w:val="none" w:sz="0" w:space="0" w:color="auto"/>
            <w:left w:val="none" w:sz="0" w:space="0" w:color="auto"/>
            <w:bottom w:val="none" w:sz="0" w:space="0" w:color="auto"/>
            <w:right w:val="none" w:sz="0" w:space="0" w:color="auto"/>
          </w:divBdr>
        </w:div>
        <w:div w:id="1773011278">
          <w:marLeft w:val="0"/>
          <w:marRight w:val="0"/>
          <w:marTop w:val="0"/>
          <w:marBottom w:val="150"/>
          <w:divBdr>
            <w:top w:val="none" w:sz="0" w:space="0" w:color="auto"/>
            <w:left w:val="none" w:sz="0" w:space="0" w:color="auto"/>
            <w:bottom w:val="none" w:sz="0" w:space="0" w:color="auto"/>
            <w:right w:val="none" w:sz="0" w:space="0" w:color="auto"/>
          </w:divBdr>
        </w:div>
      </w:divsChild>
    </w:div>
    <w:div w:id="579289221">
      <w:bodyDiv w:val="1"/>
      <w:marLeft w:val="0"/>
      <w:marRight w:val="0"/>
      <w:marTop w:val="0"/>
      <w:marBottom w:val="0"/>
      <w:divBdr>
        <w:top w:val="none" w:sz="0" w:space="0" w:color="auto"/>
        <w:left w:val="none" w:sz="0" w:space="0" w:color="auto"/>
        <w:bottom w:val="none" w:sz="0" w:space="0" w:color="auto"/>
        <w:right w:val="none" w:sz="0" w:space="0" w:color="auto"/>
      </w:divBdr>
    </w:div>
    <w:div w:id="850290774">
      <w:bodyDiv w:val="1"/>
      <w:marLeft w:val="0"/>
      <w:marRight w:val="0"/>
      <w:marTop w:val="0"/>
      <w:marBottom w:val="0"/>
      <w:divBdr>
        <w:top w:val="none" w:sz="0" w:space="0" w:color="auto"/>
        <w:left w:val="none" w:sz="0" w:space="0" w:color="auto"/>
        <w:bottom w:val="none" w:sz="0" w:space="0" w:color="auto"/>
        <w:right w:val="none" w:sz="0" w:space="0" w:color="auto"/>
      </w:divBdr>
      <w:divsChild>
        <w:div w:id="1314719215">
          <w:marLeft w:val="0"/>
          <w:marRight w:val="0"/>
          <w:marTop w:val="0"/>
          <w:marBottom w:val="0"/>
          <w:divBdr>
            <w:top w:val="none" w:sz="0" w:space="0" w:color="auto"/>
            <w:left w:val="none" w:sz="0" w:space="0" w:color="auto"/>
            <w:bottom w:val="none" w:sz="0" w:space="0" w:color="auto"/>
            <w:right w:val="none" w:sz="0" w:space="0" w:color="auto"/>
          </w:divBdr>
        </w:div>
      </w:divsChild>
    </w:div>
    <w:div w:id="1024089806">
      <w:bodyDiv w:val="1"/>
      <w:marLeft w:val="0"/>
      <w:marRight w:val="0"/>
      <w:marTop w:val="0"/>
      <w:marBottom w:val="0"/>
      <w:divBdr>
        <w:top w:val="none" w:sz="0" w:space="0" w:color="auto"/>
        <w:left w:val="none" w:sz="0" w:space="0" w:color="auto"/>
        <w:bottom w:val="none" w:sz="0" w:space="0" w:color="auto"/>
        <w:right w:val="none" w:sz="0" w:space="0" w:color="auto"/>
      </w:divBdr>
      <w:divsChild>
        <w:div w:id="1867987223">
          <w:marLeft w:val="0"/>
          <w:marRight w:val="0"/>
          <w:marTop w:val="0"/>
          <w:marBottom w:val="0"/>
          <w:divBdr>
            <w:top w:val="none" w:sz="0" w:space="0" w:color="auto"/>
            <w:left w:val="none" w:sz="0" w:space="0" w:color="auto"/>
            <w:bottom w:val="none" w:sz="0" w:space="0" w:color="auto"/>
            <w:right w:val="none" w:sz="0" w:space="0" w:color="auto"/>
          </w:divBdr>
        </w:div>
      </w:divsChild>
    </w:div>
    <w:div w:id="1104961503">
      <w:bodyDiv w:val="1"/>
      <w:marLeft w:val="0"/>
      <w:marRight w:val="0"/>
      <w:marTop w:val="0"/>
      <w:marBottom w:val="0"/>
      <w:divBdr>
        <w:top w:val="none" w:sz="0" w:space="0" w:color="auto"/>
        <w:left w:val="none" w:sz="0" w:space="0" w:color="auto"/>
        <w:bottom w:val="none" w:sz="0" w:space="0" w:color="auto"/>
        <w:right w:val="none" w:sz="0" w:space="0" w:color="auto"/>
      </w:divBdr>
      <w:divsChild>
        <w:div w:id="615261820">
          <w:marLeft w:val="0"/>
          <w:marRight w:val="0"/>
          <w:marTop w:val="0"/>
          <w:marBottom w:val="0"/>
          <w:divBdr>
            <w:top w:val="none" w:sz="0" w:space="0" w:color="auto"/>
            <w:left w:val="none" w:sz="0" w:space="0" w:color="auto"/>
            <w:bottom w:val="none" w:sz="0" w:space="0" w:color="auto"/>
            <w:right w:val="none" w:sz="0" w:space="0" w:color="auto"/>
          </w:divBdr>
        </w:div>
        <w:div w:id="1696271907">
          <w:marLeft w:val="0"/>
          <w:marRight w:val="0"/>
          <w:marTop w:val="0"/>
          <w:marBottom w:val="0"/>
          <w:divBdr>
            <w:top w:val="none" w:sz="0" w:space="0" w:color="auto"/>
            <w:left w:val="none" w:sz="0" w:space="0" w:color="auto"/>
            <w:bottom w:val="none" w:sz="0" w:space="0" w:color="auto"/>
            <w:right w:val="none" w:sz="0" w:space="0" w:color="auto"/>
          </w:divBdr>
        </w:div>
        <w:div w:id="1449660998">
          <w:marLeft w:val="0"/>
          <w:marRight w:val="0"/>
          <w:marTop w:val="0"/>
          <w:marBottom w:val="0"/>
          <w:divBdr>
            <w:top w:val="none" w:sz="0" w:space="0" w:color="auto"/>
            <w:left w:val="none" w:sz="0" w:space="0" w:color="auto"/>
            <w:bottom w:val="none" w:sz="0" w:space="0" w:color="auto"/>
            <w:right w:val="none" w:sz="0" w:space="0" w:color="auto"/>
          </w:divBdr>
        </w:div>
        <w:div w:id="50737918">
          <w:marLeft w:val="0"/>
          <w:marRight w:val="0"/>
          <w:marTop w:val="0"/>
          <w:marBottom w:val="0"/>
          <w:divBdr>
            <w:top w:val="none" w:sz="0" w:space="0" w:color="auto"/>
            <w:left w:val="none" w:sz="0" w:space="0" w:color="auto"/>
            <w:bottom w:val="none" w:sz="0" w:space="0" w:color="auto"/>
            <w:right w:val="none" w:sz="0" w:space="0" w:color="auto"/>
          </w:divBdr>
        </w:div>
        <w:div w:id="1173492210">
          <w:marLeft w:val="0"/>
          <w:marRight w:val="0"/>
          <w:marTop w:val="0"/>
          <w:marBottom w:val="0"/>
          <w:divBdr>
            <w:top w:val="none" w:sz="0" w:space="0" w:color="auto"/>
            <w:left w:val="none" w:sz="0" w:space="0" w:color="auto"/>
            <w:bottom w:val="none" w:sz="0" w:space="0" w:color="auto"/>
            <w:right w:val="none" w:sz="0" w:space="0" w:color="auto"/>
          </w:divBdr>
        </w:div>
        <w:div w:id="147668553">
          <w:marLeft w:val="0"/>
          <w:marRight w:val="0"/>
          <w:marTop w:val="0"/>
          <w:marBottom w:val="0"/>
          <w:divBdr>
            <w:top w:val="none" w:sz="0" w:space="0" w:color="auto"/>
            <w:left w:val="none" w:sz="0" w:space="0" w:color="auto"/>
            <w:bottom w:val="none" w:sz="0" w:space="0" w:color="auto"/>
            <w:right w:val="none" w:sz="0" w:space="0" w:color="auto"/>
          </w:divBdr>
        </w:div>
        <w:div w:id="243152930">
          <w:marLeft w:val="0"/>
          <w:marRight w:val="0"/>
          <w:marTop w:val="0"/>
          <w:marBottom w:val="0"/>
          <w:divBdr>
            <w:top w:val="none" w:sz="0" w:space="0" w:color="auto"/>
            <w:left w:val="none" w:sz="0" w:space="0" w:color="auto"/>
            <w:bottom w:val="none" w:sz="0" w:space="0" w:color="auto"/>
            <w:right w:val="none" w:sz="0" w:space="0" w:color="auto"/>
          </w:divBdr>
        </w:div>
        <w:div w:id="283733505">
          <w:marLeft w:val="0"/>
          <w:marRight w:val="0"/>
          <w:marTop w:val="0"/>
          <w:marBottom w:val="0"/>
          <w:divBdr>
            <w:top w:val="none" w:sz="0" w:space="0" w:color="auto"/>
            <w:left w:val="none" w:sz="0" w:space="0" w:color="auto"/>
            <w:bottom w:val="none" w:sz="0" w:space="0" w:color="auto"/>
            <w:right w:val="none" w:sz="0" w:space="0" w:color="auto"/>
          </w:divBdr>
        </w:div>
        <w:div w:id="1406343406">
          <w:marLeft w:val="0"/>
          <w:marRight w:val="0"/>
          <w:marTop w:val="0"/>
          <w:marBottom w:val="0"/>
          <w:divBdr>
            <w:top w:val="none" w:sz="0" w:space="0" w:color="auto"/>
            <w:left w:val="none" w:sz="0" w:space="0" w:color="auto"/>
            <w:bottom w:val="none" w:sz="0" w:space="0" w:color="auto"/>
            <w:right w:val="none" w:sz="0" w:space="0" w:color="auto"/>
          </w:divBdr>
        </w:div>
        <w:div w:id="1812819234">
          <w:marLeft w:val="0"/>
          <w:marRight w:val="0"/>
          <w:marTop w:val="0"/>
          <w:marBottom w:val="0"/>
          <w:divBdr>
            <w:top w:val="none" w:sz="0" w:space="0" w:color="auto"/>
            <w:left w:val="none" w:sz="0" w:space="0" w:color="auto"/>
            <w:bottom w:val="none" w:sz="0" w:space="0" w:color="auto"/>
            <w:right w:val="none" w:sz="0" w:space="0" w:color="auto"/>
          </w:divBdr>
        </w:div>
        <w:div w:id="1504473661">
          <w:marLeft w:val="0"/>
          <w:marRight w:val="0"/>
          <w:marTop w:val="0"/>
          <w:marBottom w:val="0"/>
          <w:divBdr>
            <w:top w:val="none" w:sz="0" w:space="0" w:color="auto"/>
            <w:left w:val="none" w:sz="0" w:space="0" w:color="auto"/>
            <w:bottom w:val="none" w:sz="0" w:space="0" w:color="auto"/>
            <w:right w:val="none" w:sz="0" w:space="0" w:color="auto"/>
          </w:divBdr>
        </w:div>
        <w:div w:id="994454388">
          <w:marLeft w:val="0"/>
          <w:marRight w:val="0"/>
          <w:marTop w:val="0"/>
          <w:marBottom w:val="0"/>
          <w:divBdr>
            <w:top w:val="none" w:sz="0" w:space="0" w:color="auto"/>
            <w:left w:val="none" w:sz="0" w:space="0" w:color="auto"/>
            <w:bottom w:val="none" w:sz="0" w:space="0" w:color="auto"/>
            <w:right w:val="none" w:sz="0" w:space="0" w:color="auto"/>
          </w:divBdr>
        </w:div>
        <w:div w:id="387388564">
          <w:marLeft w:val="0"/>
          <w:marRight w:val="0"/>
          <w:marTop w:val="0"/>
          <w:marBottom w:val="0"/>
          <w:divBdr>
            <w:top w:val="none" w:sz="0" w:space="0" w:color="auto"/>
            <w:left w:val="none" w:sz="0" w:space="0" w:color="auto"/>
            <w:bottom w:val="none" w:sz="0" w:space="0" w:color="auto"/>
            <w:right w:val="none" w:sz="0" w:space="0" w:color="auto"/>
          </w:divBdr>
        </w:div>
        <w:div w:id="1976569421">
          <w:marLeft w:val="0"/>
          <w:marRight w:val="0"/>
          <w:marTop w:val="0"/>
          <w:marBottom w:val="0"/>
          <w:divBdr>
            <w:top w:val="none" w:sz="0" w:space="0" w:color="auto"/>
            <w:left w:val="none" w:sz="0" w:space="0" w:color="auto"/>
            <w:bottom w:val="none" w:sz="0" w:space="0" w:color="auto"/>
            <w:right w:val="none" w:sz="0" w:space="0" w:color="auto"/>
          </w:divBdr>
        </w:div>
        <w:div w:id="471561500">
          <w:marLeft w:val="0"/>
          <w:marRight w:val="0"/>
          <w:marTop w:val="0"/>
          <w:marBottom w:val="0"/>
          <w:divBdr>
            <w:top w:val="none" w:sz="0" w:space="0" w:color="auto"/>
            <w:left w:val="none" w:sz="0" w:space="0" w:color="auto"/>
            <w:bottom w:val="none" w:sz="0" w:space="0" w:color="auto"/>
            <w:right w:val="none" w:sz="0" w:space="0" w:color="auto"/>
          </w:divBdr>
        </w:div>
        <w:div w:id="1521355877">
          <w:marLeft w:val="0"/>
          <w:marRight w:val="0"/>
          <w:marTop w:val="0"/>
          <w:marBottom w:val="0"/>
          <w:divBdr>
            <w:top w:val="none" w:sz="0" w:space="0" w:color="auto"/>
            <w:left w:val="none" w:sz="0" w:space="0" w:color="auto"/>
            <w:bottom w:val="none" w:sz="0" w:space="0" w:color="auto"/>
            <w:right w:val="none" w:sz="0" w:space="0" w:color="auto"/>
          </w:divBdr>
        </w:div>
        <w:div w:id="2050714185">
          <w:marLeft w:val="0"/>
          <w:marRight w:val="0"/>
          <w:marTop w:val="0"/>
          <w:marBottom w:val="0"/>
          <w:divBdr>
            <w:top w:val="none" w:sz="0" w:space="0" w:color="auto"/>
            <w:left w:val="none" w:sz="0" w:space="0" w:color="auto"/>
            <w:bottom w:val="none" w:sz="0" w:space="0" w:color="auto"/>
            <w:right w:val="none" w:sz="0" w:space="0" w:color="auto"/>
          </w:divBdr>
        </w:div>
        <w:div w:id="479538594">
          <w:marLeft w:val="0"/>
          <w:marRight w:val="0"/>
          <w:marTop w:val="0"/>
          <w:marBottom w:val="0"/>
          <w:divBdr>
            <w:top w:val="none" w:sz="0" w:space="0" w:color="auto"/>
            <w:left w:val="none" w:sz="0" w:space="0" w:color="auto"/>
            <w:bottom w:val="none" w:sz="0" w:space="0" w:color="auto"/>
            <w:right w:val="none" w:sz="0" w:space="0" w:color="auto"/>
          </w:divBdr>
        </w:div>
        <w:div w:id="1170095601">
          <w:marLeft w:val="0"/>
          <w:marRight w:val="0"/>
          <w:marTop w:val="0"/>
          <w:marBottom w:val="0"/>
          <w:divBdr>
            <w:top w:val="none" w:sz="0" w:space="0" w:color="auto"/>
            <w:left w:val="none" w:sz="0" w:space="0" w:color="auto"/>
            <w:bottom w:val="none" w:sz="0" w:space="0" w:color="auto"/>
            <w:right w:val="none" w:sz="0" w:space="0" w:color="auto"/>
          </w:divBdr>
        </w:div>
        <w:div w:id="1706296185">
          <w:marLeft w:val="0"/>
          <w:marRight w:val="0"/>
          <w:marTop w:val="0"/>
          <w:marBottom w:val="0"/>
          <w:divBdr>
            <w:top w:val="none" w:sz="0" w:space="0" w:color="auto"/>
            <w:left w:val="none" w:sz="0" w:space="0" w:color="auto"/>
            <w:bottom w:val="none" w:sz="0" w:space="0" w:color="auto"/>
            <w:right w:val="none" w:sz="0" w:space="0" w:color="auto"/>
          </w:divBdr>
        </w:div>
      </w:divsChild>
    </w:div>
    <w:div w:id="1215972593">
      <w:bodyDiv w:val="1"/>
      <w:marLeft w:val="0"/>
      <w:marRight w:val="0"/>
      <w:marTop w:val="0"/>
      <w:marBottom w:val="0"/>
      <w:divBdr>
        <w:top w:val="none" w:sz="0" w:space="0" w:color="auto"/>
        <w:left w:val="none" w:sz="0" w:space="0" w:color="auto"/>
        <w:bottom w:val="none" w:sz="0" w:space="0" w:color="auto"/>
        <w:right w:val="none" w:sz="0" w:space="0" w:color="auto"/>
      </w:divBdr>
      <w:divsChild>
        <w:div w:id="2063207409">
          <w:marLeft w:val="0"/>
          <w:marRight w:val="0"/>
          <w:marTop w:val="0"/>
          <w:marBottom w:val="0"/>
          <w:divBdr>
            <w:top w:val="none" w:sz="0" w:space="0" w:color="auto"/>
            <w:left w:val="none" w:sz="0" w:space="0" w:color="auto"/>
            <w:bottom w:val="none" w:sz="0" w:space="0" w:color="auto"/>
            <w:right w:val="none" w:sz="0" w:space="0" w:color="auto"/>
          </w:divBdr>
        </w:div>
        <w:div w:id="723723626">
          <w:marLeft w:val="0"/>
          <w:marRight w:val="0"/>
          <w:marTop w:val="0"/>
          <w:marBottom w:val="0"/>
          <w:divBdr>
            <w:top w:val="none" w:sz="0" w:space="0" w:color="auto"/>
            <w:left w:val="none" w:sz="0" w:space="0" w:color="auto"/>
            <w:bottom w:val="none" w:sz="0" w:space="0" w:color="auto"/>
            <w:right w:val="none" w:sz="0" w:space="0" w:color="auto"/>
          </w:divBdr>
        </w:div>
        <w:div w:id="1858084319">
          <w:marLeft w:val="0"/>
          <w:marRight w:val="0"/>
          <w:marTop w:val="0"/>
          <w:marBottom w:val="0"/>
          <w:divBdr>
            <w:top w:val="none" w:sz="0" w:space="0" w:color="auto"/>
            <w:left w:val="none" w:sz="0" w:space="0" w:color="auto"/>
            <w:bottom w:val="none" w:sz="0" w:space="0" w:color="auto"/>
            <w:right w:val="none" w:sz="0" w:space="0" w:color="auto"/>
          </w:divBdr>
        </w:div>
        <w:div w:id="1976444338">
          <w:marLeft w:val="0"/>
          <w:marRight w:val="0"/>
          <w:marTop w:val="0"/>
          <w:marBottom w:val="0"/>
          <w:divBdr>
            <w:top w:val="none" w:sz="0" w:space="0" w:color="auto"/>
            <w:left w:val="none" w:sz="0" w:space="0" w:color="auto"/>
            <w:bottom w:val="none" w:sz="0" w:space="0" w:color="auto"/>
            <w:right w:val="none" w:sz="0" w:space="0" w:color="auto"/>
          </w:divBdr>
        </w:div>
        <w:div w:id="933827524">
          <w:marLeft w:val="0"/>
          <w:marRight w:val="0"/>
          <w:marTop w:val="0"/>
          <w:marBottom w:val="0"/>
          <w:divBdr>
            <w:top w:val="none" w:sz="0" w:space="0" w:color="auto"/>
            <w:left w:val="none" w:sz="0" w:space="0" w:color="auto"/>
            <w:bottom w:val="none" w:sz="0" w:space="0" w:color="auto"/>
            <w:right w:val="none" w:sz="0" w:space="0" w:color="auto"/>
          </w:divBdr>
        </w:div>
        <w:div w:id="1134560419">
          <w:marLeft w:val="0"/>
          <w:marRight w:val="0"/>
          <w:marTop w:val="0"/>
          <w:marBottom w:val="0"/>
          <w:divBdr>
            <w:top w:val="none" w:sz="0" w:space="0" w:color="auto"/>
            <w:left w:val="none" w:sz="0" w:space="0" w:color="auto"/>
            <w:bottom w:val="none" w:sz="0" w:space="0" w:color="auto"/>
            <w:right w:val="none" w:sz="0" w:space="0" w:color="auto"/>
          </w:divBdr>
        </w:div>
        <w:div w:id="1722363248">
          <w:marLeft w:val="0"/>
          <w:marRight w:val="0"/>
          <w:marTop w:val="0"/>
          <w:marBottom w:val="0"/>
          <w:divBdr>
            <w:top w:val="none" w:sz="0" w:space="0" w:color="auto"/>
            <w:left w:val="none" w:sz="0" w:space="0" w:color="auto"/>
            <w:bottom w:val="none" w:sz="0" w:space="0" w:color="auto"/>
            <w:right w:val="none" w:sz="0" w:space="0" w:color="auto"/>
          </w:divBdr>
        </w:div>
        <w:div w:id="947393760">
          <w:marLeft w:val="0"/>
          <w:marRight w:val="0"/>
          <w:marTop w:val="0"/>
          <w:marBottom w:val="0"/>
          <w:divBdr>
            <w:top w:val="none" w:sz="0" w:space="0" w:color="auto"/>
            <w:left w:val="none" w:sz="0" w:space="0" w:color="auto"/>
            <w:bottom w:val="none" w:sz="0" w:space="0" w:color="auto"/>
            <w:right w:val="none" w:sz="0" w:space="0" w:color="auto"/>
          </w:divBdr>
        </w:div>
        <w:div w:id="1986351504">
          <w:marLeft w:val="0"/>
          <w:marRight w:val="0"/>
          <w:marTop w:val="0"/>
          <w:marBottom w:val="0"/>
          <w:divBdr>
            <w:top w:val="none" w:sz="0" w:space="0" w:color="auto"/>
            <w:left w:val="none" w:sz="0" w:space="0" w:color="auto"/>
            <w:bottom w:val="none" w:sz="0" w:space="0" w:color="auto"/>
            <w:right w:val="none" w:sz="0" w:space="0" w:color="auto"/>
          </w:divBdr>
        </w:div>
        <w:div w:id="714348463">
          <w:marLeft w:val="0"/>
          <w:marRight w:val="0"/>
          <w:marTop w:val="0"/>
          <w:marBottom w:val="0"/>
          <w:divBdr>
            <w:top w:val="none" w:sz="0" w:space="0" w:color="auto"/>
            <w:left w:val="none" w:sz="0" w:space="0" w:color="auto"/>
            <w:bottom w:val="none" w:sz="0" w:space="0" w:color="auto"/>
            <w:right w:val="none" w:sz="0" w:space="0" w:color="auto"/>
          </w:divBdr>
        </w:div>
        <w:div w:id="887180484">
          <w:marLeft w:val="0"/>
          <w:marRight w:val="0"/>
          <w:marTop w:val="0"/>
          <w:marBottom w:val="0"/>
          <w:divBdr>
            <w:top w:val="none" w:sz="0" w:space="0" w:color="auto"/>
            <w:left w:val="none" w:sz="0" w:space="0" w:color="auto"/>
            <w:bottom w:val="none" w:sz="0" w:space="0" w:color="auto"/>
            <w:right w:val="none" w:sz="0" w:space="0" w:color="auto"/>
          </w:divBdr>
        </w:div>
        <w:div w:id="315691406">
          <w:marLeft w:val="0"/>
          <w:marRight w:val="0"/>
          <w:marTop w:val="0"/>
          <w:marBottom w:val="0"/>
          <w:divBdr>
            <w:top w:val="none" w:sz="0" w:space="0" w:color="auto"/>
            <w:left w:val="none" w:sz="0" w:space="0" w:color="auto"/>
            <w:bottom w:val="none" w:sz="0" w:space="0" w:color="auto"/>
            <w:right w:val="none" w:sz="0" w:space="0" w:color="auto"/>
          </w:divBdr>
        </w:div>
        <w:div w:id="129131249">
          <w:marLeft w:val="0"/>
          <w:marRight w:val="0"/>
          <w:marTop w:val="0"/>
          <w:marBottom w:val="0"/>
          <w:divBdr>
            <w:top w:val="none" w:sz="0" w:space="0" w:color="auto"/>
            <w:left w:val="none" w:sz="0" w:space="0" w:color="auto"/>
            <w:bottom w:val="none" w:sz="0" w:space="0" w:color="auto"/>
            <w:right w:val="none" w:sz="0" w:space="0" w:color="auto"/>
          </w:divBdr>
        </w:div>
        <w:div w:id="1438065791">
          <w:marLeft w:val="0"/>
          <w:marRight w:val="0"/>
          <w:marTop w:val="0"/>
          <w:marBottom w:val="0"/>
          <w:divBdr>
            <w:top w:val="none" w:sz="0" w:space="0" w:color="auto"/>
            <w:left w:val="none" w:sz="0" w:space="0" w:color="auto"/>
            <w:bottom w:val="none" w:sz="0" w:space="0" w:color="auto"/>
            <w:right w:val="none" w:sz="0" w:space="0" w:color="auto"/>
          </w:divBdr>
        </w:div>
        <w:div w:id="473332075">
          <w:marLeft w:val="0"/>
          <w:marRight w:val="0"/>
          <w:marTop w:val="0"/>
          <w:marBottom w:val="0"/>
          <w:divBdr>
            <w:top w:val="none" w:sz="0" w:space="0" w:color="auto"/>
            <w:left w:val="none" w:sz="0" w:space="0" w:color="auto"/>
            <w:bottom w:val="none" w:sz="0" w:space="0" w:color="auto"/>
            <w:right w:val="none" w:sz="0" w:space="0" w:color="auto"/>
          </w:divBdr>
        </w:div>
        <w:div w:id="986321657">
          <w:marLeft w:val="0"/>
          <w:marRight w:val="0"/>
          <w:marTop w:val="0"/>
          <w:marBottom w:val="0"/>
          <w:divBdr>
            <w:top w:val="none" w:sz="0" w:space="0" w:color="auto"/>
            <w:left w:val="none" w:sz="0" w:space="0" w:color="auto"/>
            <w:bottom w:val="none" w:sz="0" w:space="0" w:color="auto"/>
            <w:right w:val="none" w:sz="0" w:space="0" w:color="auto"/>
          </w:divBdr>
        </w:div>
        <w:div w:id="1501506377">
          <w:marLeft w:val="0"/>
          <w:marRight w:val="0"/>
          <w:marTop w:val="0"/>
          <w:marBottom w:val="0"/>
          <w:divBdr>
            <w:top w:val="none" w:sz="0" w:space="0" w:color="auto"/>
            <w:left w:val="none" w:sz="0" w:space="0" w:color="auto"/>
            <w:bottom w:val="none" w:sz="0" w:space="0" w:color="auto"/>
            <w:right w:val="none" w:sz="0" w:space="0" w:color="auto"/>
          </w:divBdr>
        </w:div>
        <w:div w:id="747264383">
          <w:marLeft w:val="0"/>
          <w:marRight w:val="0"/>
          <w:marTop w:val="0"/>
          <w:marBottom w:val="0"/>
          <w:divBdr>
            <w:top w:val="none" w:sz="0" w:space="0" w:color="auto"/>
            <w:left w:val="none" w:sz="0" w:space="0" w:color="auto"/>
            <w:bottom w:val="none" w:sz="0" w:space="0" w:color="auto"/>
            <w:right w:val="none" w:sz="0" w:space="0" w:color="auto"/>
          </w:divBdr>
        </w:div>
        <w:div w:id="2127236021">
          <w:marLeft w:val="0"/>
          <w:marRight w:val="0"/>
          <w:marTop w:val="0"/>
          <w:marBottom w:val="0"/>
          <w:divBdr>
            <w:top w:val="none" w:sz="0" w:space="0" w:color="auto"/>
            <w:left w:val="none" w:sz="0" w:space="0" w:color="auto"/>
            <w:bottom w:val="none" w:sz="0" w:space="0" w:color="auto"/>
            <w:right w:val="none" w:sz="0" w:space="0" w:color="auto"/>
          </w:divBdr>
        </w:div>
        <w:div w:id="486751655">
          <w:marLeft w:val="0"/>
          <w:marRight w:val="0"/>
          <w:marTop w:val="0"/>
          <w:marBottom w:val="0"/>
          <w:divBdr>
            <w:top w:val="none" w:sz="0" w:space="0" w:color="auto"/>
            <w:left w:val="none" w:sz="0" w:space="0" w:color="auto"/>
            <w:bottom w:val="none" w:sz="0" w:space="0" w:color="auto"/>
            <w:right w:val="none" w:sz="0" w:space="0" w:color="auto"/>
          </w:divBdr>
        </w:div>
      </w:divsChild>
    </w:div>
    <w:div w:id="1331912304">
      <w:bodyDiv w:val="1"/>
      <w:marLeft w:val="0"/>
      <w:marRight w:val="0"/>
      <w:marTop w:val="0"/>
      <w:marBottom w:val="0"/>
      <w:divBdr>
        <w:top w:val="none" w:sz="0" w:space="0" w:color="auto"/>
        <w:left w:val="none" w:sz="0" w:space="0" w:color="auto"/>
        <w:bottom w:val="none" w:sz="0" w:space="0" w:color="auto"/>
        <w:right w:val="none" w:sz="0" w:space="0" w:color="auto"/>
      </w:divBdr>
      <w:divsChild>
        <w:div w:id="1404254330">
          <w:marLeft w:val="0"/>
          <w:marRight w:val="0"/>
          <w:marTop w:val="0"/>
          <w:marBottom w:val="0"/>
          <w:divBdr>
            <w:top w:val="none" w:sz="0" w:space="0" w:color="auto"/>
            <w:left w:val="none" w:sz="0" w:space="0" w:color="auto"/>
            <w:bottom w:val="none" w:sz="0" w:space="0" w:color="auto"/>
            <w:right w:val="none" w:sz="0" w:space="0" w:color="auto"/>
          </w:divBdr>
        </w:div>
        <w:div w:id="959534968">
          <w:marLeft w:val="0"/>
          <w:marRight w:val="0"/>
          <w:marTop w:val="0"/>
          <w:marBottom w:val="0"/>
          <w:divBdr>
            <w:top w:val="none" w:sz="0" w:space="0" w:color="auto"/>
            <w:left w:val="none" w:sz="0" w:space="0" w:color="auto"/>
            <w:bottom w:val="none" w:sz="0" w:space="0" w:color="auto"/>
            <w:right w:val="none" w:sz="0" w:space="0" w:color="auto"/>
          </w:divBdr>
        </w:div>
        <w:div w:id="640422929">
          <w:marLeft w:val="0"/>
          <w:marRight w:val="0"/>
          <w:marTop w:val="0"/>
          <w:marBottom w:val="0"/>
          <w:divBdr>
            <w:top w:val="none" w:sz="0" w:space="0" w:color="auto"/>
            <w:left w:val="none" w:sz="0" w:space="0" w:color="auto"/>
            <w:bottom w:val="none" w:sz="0" w:space="0" w:color="auto"/>
            <w:right w:val="none" w:sz="0" w:space="0" w:color="auto"/>
          </w:divBdr>
        </w:div>
        <w:div w:id="1721594886">
          <w:marLeft w:val="0"/>
          <w:marRight w:val="0"/>
          <w:marTop w:val="0"/>
          <w:marBottom w:val="0"/>
          <w:divBdr>
            <w:top w:val="none" w:sz="0" w:space="0" w:color="auto"/>
            <w:left w:val="none" w:sz="0" w:space="0" w:color="auto"/>
            <w:bottom w:val="none" w:sz="0" w:space="0" w:color="auto"/>
            <w:right w:val="none" w:sz="0" w:space="0" w:color="auto"/>
          </w:divBdr>
        </w:div>
        <w:div w:id="998997783">
          <w:marLeft w:val="0"/>
          <w:marRight w:val="0"/>
          <w:marTop w:val="0"/>
          <w:marBottom w:val="0"/>
          <w:divBdr>
            <w:top w:val="none" w:sz="0" w:space="0" w:color="auto"/>
            <w:left w:val="none" w:sz="0" w:space="0" w:color="auto"/>
            <w:bottom w:val="none" w:sz="0" w:space="0" w:color="auto"/>
            <w:right w:val="none" w:sz="0" w:space="0" w:color="auto"/>
          </w:divBdr>
        </w:div>
        <w:div w:id="1222979785">
          <w:marLeft w:val="0"/>
          <w:marRight w:val="0"/>
          <w:marTop w:val="0"/>
          <w:marBottom w:val="0"/>
          <w:divBdr>
            <w:top w:val="none" w:sz="0" w:space="0" w:color="auto"/>
            <w:left w:val="none" w:sz="0" w:space="0" w:color="auto"/>
            <w:bottom w:val="none" w:sz="0" w:space="0" w:color="auto"/>
            <w:right w:val="none" w:sz="0" w:space="0" w:color="auto"/>
          </w:divBdr>
        </w:div>
        <w:div w:id="827861201">
          <w:marLeft w:val="0"/>
          <w:marRight w:val="0"/>
          <w:marTop w:val="0"/>
          <w:marBottom w:val="0"/>
          <w:divBdr>
            <w:top w:val="none" w:sz="0" w:space="0" w:color="auto"/>
            <w:left w:val="none" w:sz="0" w:space="0" w:color="auto"/>
            <w:bottom w:val="none" w:sz="0" w:space="0" w:color="auto"/>
            <w:right w:val="none" w:sz="0" w:space="0" w:color="auto"/>
          </w:divBdr>
        </w:div>
        <w:div w:id="1755855797">
          <w:marLeft w:val="0"/>
          <w:marRight w:val="0"/>
          <w:marTop w:val="0"/>
          <w:marBottom w:val="0"/>
          <w:divBdr>
            <w:top w:val="none" w:sz="0" w:space="0" w:color="auto"/>
            <w:left w:val="none" w:sz="0" w:space="0" w:color="auto"/>
            <w:bottom w:val="none" w:sz="0" w:space="0" w:color="auto"/>
            <w:right w:val="none" w:sz="0" w:space="0" w:color="auto"/>
          </w:divBdr>
        </w:div>
        <w:div w:id="581911162">
          <w:marLeft w:val="0"/>
          <w:marRight w:val="0"/>
          <w:marTop w:val="0"/>
          <w:marBottom w:val="0"/>
          <w:divBdr>
            <w:top w:val="none" w:sz="0" w:space="0" w:color="auto"/>
            <w:left w:val="none" w:sz="0" w:space="0" w:color="auto"/>
            <w:bottom w:val="none" w:sz="0" w:space="0" w:color="auto"/>
            <w:right w:val="none" w:sz="0" w:space="0" w:color="auto"/>
          </w:divBdr>
        </w:div>
        <w:div w:id="1781492821">
          <w:marLeft w:val="0"/>
          <w:marRight w:val="0"/>
          <w:marTop w:val="0"/>
          <w:marBottom w:val="0"/>
          <w:divBdr>
            <w:top w:val="none" w:sz="0" w:space="0" w:color="auto"/>
            <w:left w:val="none" w:sz="0" w:space="0" w:color="auto"/>
            <w:bottom w:val="none" w:sz="0" w:space="0" w:color="auto"/>
            <w:right w:val="none" w:sz="0" w:space="0" w:color="auto"/>
          </w:divBdr>
        </w:div>
        <w:div w:id="433790483">
          <w:marLeft w:val="0"/>
          <w:marRight w:val="0"/>
          <w:marTop w:val="0"/>
          <w:marBottom w:val="0"/>
          <w:divBdr>
            <w:top w:val="none" w:sz="0" w:space="0" w:color="auto"/>
            <w:left w:val="none" w:sz="0" w:space="0" w:color="auto"/>
            <w:bottom w:val="none" w:sz="0" w:space="0" w:color="auto"/>
            <w:right w:val="none" w:sz="0" w:space="0" w:color="auto"/>
          </w:divBdr>
        </w:div>
        <w:div w:id="1266427438">
          <w:marLeft w:val="0"/>
          <w:marRight w:val="0"/>
          <w:marTop w:val="0"/>
          <w:marBottom w:val="0"/>
          <w:divBdr>
            <w:top w:val="none" w:sz="0" w:space="0" w:color="auto"/>
            <w:left w:val="none" w:sz="0" w:space="0" w:color="auto"/>
            <w:bottom w:val="none" w:sz="0" w:space="0" w:color="auto"/>
            <w:right w:val="none" w:sz="0" w:space="0" w:color="auto"/>
          </w:divBdr>
        </w:div>
        <w:div w:id="883981063">
          <w:marLeft w:val="0"/>
          <w:marRight w:val="0"/>
          <w:marTop w:val="0"/>
          <w:marBottom w:val="0"/>
          <w:divBdr>
            <w:top w:val="none" w:sz="0" w:space="0" w:color="auto"/>
            <w:left w:val="none" w:sz="0" w:space="0" w:color="auto"/>
            <w:bottom w:val="none" w:sz="0" w:space="0" w:color="auto"/>
            <w:right w:val="none" w:sz="0" w:space="0" w:color="auto"/>
          </w:divBdr>
        </w:div>
        <w:div w:id="1703902448">
          <w:marLeft w:val="0"/>
          <w:marRight w:val="0"/>
          <w:marTop w:val="0"/>
          <w:marBottom w:val="0"/>
          <w:divBdr>
            <w:top w:val="none" w:sz="0" w:space="0" w:color="auto"/>
            <w:left w:val="none" w:sz="0" w:space="0" w:color="auto"/>
            <w:bottom w:val="none" w:sz="0" w:space="0" w:color="auto"/>
            <w:right w:val="none" w:sz="0" w:space="0" w:color="auto"/>
          </w:divBdr>
        </w:div>
        <w:div w:id="1111434764">
          <w:marLeft w:val="0"/>
          <w:marRight w:val="0"/>
          <w:marTop w:val="0"/>
          <w:marBottom w:val="0"/>
          <w:divBdr>
            <w:top w:val="none" w:sz="0" w:space="0" w:color="auto"/>
            <w:left w:val="none" w:sz="0" w:space="0" w:color="auto"/>
            <w:bottom w:val="none" w:sz="0" w:space="0" w:color="auto"/>
            <w:right w:val="none" w:sz="0" w:space="0" w:color="auto"/>
          </w:divBdr>
        </w:div>
        <w:div w:id="940452684">
          <w:marLeft w:val="0"/>
          <w:marRight w:val="0"/>
          <w:marTop w:val="0"/>
          <w:marBottom w:val="0"/>
          <w:divBdr>
            <w:top w:val="none" w:sz="0" w:space="0" w:color="auto"/>
            <w:left w:val="none" w:sz="0" w:space="0" w:color="auto"/>
            <w:bottom w:val="none" w:sz="0" w:space="0" w:color="auto"/>
            <w:right w:val="none" w:sz="0" w:space="0" w:color="auto"/>
          </w:divBdr>
        </w:div>
        <w:div w:id="714543544">
          <w:marLeft w:val="0"/>
          <w:marRight w:val="0"/>
          <w:marTop w:val="0"/>
          <w:marBottom w:val="0"/>
          <w:divBdr>
            <w:top w:val="none" w:sz="0" w:space="0" w:color="auto"/>
            <w:left w:val="none" w:sz="0" w:space="0" w:color="auto"/>
            <w:bottom w:val="none" w:sz="0" w:space="0" w:color="auto"/>
            <w:right w:val="none" w:sz="0" w:space="0" w:color="auto"/>
          </w:divBdr>
        </w:div>
        <w:div w:id="1558391102">
          <w:marLeft w:val="0"/>
          <w:marRight w:val="0"/>
          <w:marTop w:val="0"/>
          <w:marBottom w:val="0"/>
          <w:divBdr>
            <w:top w:val="none" w:sz="0" w:space="0" w:color="auto"/>
            <w:left w:val="none" w:sz="0" w:space="0" w:color="auto"/>
            <w:bottom w:val="none" w:sz="0" w:space="0" w:color="auto"/>
            <w:right w:val="none" w:sz="0" w:space="0" w:color="auto"/>
          </w:divBdr>
        </w:div>
        <w:div w:id="1343044648">
          <w:marLeft w:val="0"/>
          <w:marRight w:val="0"/>
          <w:marTop w:val="0"/>
          <w:marBottom w:val="0"/>
          <w:divBdr>
            <w:top w:val="none" w:sz="0" w:space="0" w:color="auto"/>
            <w:left w:val="none" w:sz="0" w:space="0" w:color="auto"/>
            <w:bottom w:val="none" w:sz="0" w:space="0" w:color="auto"/>
            <w:right w:val="none" w:sz="0" w:space="0" w:color="auto"/>
          </w:divBdr>
        </w:div>
        <w:div w:id="1881475616">
          <w:marLeft w:val="0"/>
          <w:marRight w:val="0"/>
          <w:marTop w:val="0"/>
          <w:marBottom w:val="0"/>
          <w:divBdr>
            <w:top w:val="none" w:sz="0" w:space="0" w:color="auto"/>
            <w:left w:val="none" w:sz="0" w:space="0" w:color="auto"/>
            <w:bottom w:val="none" w:sz="0" w:space="0" w:color="auto"/>
            <w:right w:val="none" w:sz="0" w:space="0" w:color="auto"/>
          </w:divBdr>
        </w:div>
        <w:div w:id="32001546">
          <w:marLeft w:val="0"/>
          <w:marRight w:val="0"/>
          <w:marTop w:val="0"/>
          <w:marBottom w:val="0"/>
          <w:divBdr>
            <w:top w:val="none" w:sz="0" w:space="0" w:color="auto"/>
            <w:left w:val="none" w:sz="0" w:space="0" w:color="auto"/>
            <w:bottom w:val="none" w:sz="0" w:space="0" w:color="auto"/>
            <w:right w:val="none" w:sz="0" w:space="0" w:color="auto"/>
          </w:divBdr>
        </w:div>
        <w:div w:id="2029521496">
          <w:marLeft w:val="0"/>
          <w:marRight w:val="0"/>
          <w:marTop w:val="0"/>
          <w:marBottom w:val="0"/>
          <w:divBdr>
            <w:top w:val="none" w:sz="0" w:space="0" w:color="auto"/>
            <w:left w:val="none" w:sz="0" w:space="0" w:color="auto"/>
            <w:bottom w:val="none" w:sz="0" w:space="0" w:color="auto"/>
            <w:right w:val="none" w:sz="0" w:space="0" w:color="auto"/>
          </w:divBdr>
        </w:div>
        <w:div w:id="1721593790">
          <w:marLeft w:val="0"/>
          <w:marRight w:val="0"/>
          <w:marTop w:val="0"/>
          <w:marBottom w:val="0"/>
          <w:divBdr>
            <w:top w:val="none" w:sz="0" w:space="0" w:color="auto"/>
            <w:left w:val="none" w:sz="0" w:space="0" w:color="auto"/>
            <w:bottom w:val="none" w:sz="0" w:space="0" w:color="auto"/>
            <w:right w:val="none" w:sz="0" w:space="0" w:color="auto"/>
          </w:divBdr>
        </w:div>
        <w:div w:id="1813710589">
          <w:marLeft w:val="0"/>
          <w:marRight w:val="0"/>
          <w:marTop w:val="0"/>
          <w:marBottom w:val="0"/>
          <w:divBdr>
            <w:top w:val="none" w:sz="0" w:space="0" w:color="auto"/>
            <w:left w:val="none" w:sz="0" w:space="0" w:color="auto"/>
            <w:bottom w:val="none" w:sz="0" w:space="0" w:color="auto"/>
            <w:right w:val="none" w:sz="0" w:space="0" w:color="auto"/>
          </w:divBdr>
        </w:div>
        <w:div w:id="472528165">
          <w:marLeft w:val="0"/>
          <w:marRight w:val="0"/>
          <w:marTop w:val="0"/>
          <w:marBottom w:val="0"/>
          <w:divBdr>
            <w:top w:val="none" w:sz="0" w:space="0" w:color="auto"/>
            <w:left w:val="none" w:sz="0" w:space="0" w:color="auto"/>
            <w:bottom w:val="none" w:sz="0" w:space="0" w:color="auto"/>
            <w:right w:val="none" w:sz="0" w:space="0" w:color="auto"/>
          </w:divBdr>
        </w:div>
        <w:div w:id="1385061561">
          <w:marLeft w:val="0"/>
          <w:marRight w:val="0"/>
          <w:marTop w:val="0"/>
          <w:marBottom w:val="0"/>
          <w:divBdr>
            <w:top w:val="none" w:sz="0" w:space="0" w:color="auto"/>
            <w:left w:val="none" w:sz="0" w:space="0" w:color="auto"/>
            <w:bottom w:val="none" w:sz="0" w:space="0" w:color="auto"/>
            <w:right w:val="none" w:sz="0" w:space="0" w:color="auto"/>
          </w:divBdr>
        </w:div>
        <w:div w:id="1100107726">
          <w:marLeft w:val="0"/>
          <w:marRight w:val="0"/>
          <w:marTop w:val="0"/>
          <w:marBottom w:val="0"/>
          <w:divBdr>
            <w:top w:val="none" w:sz="0" w:space="0" w:color="auto"/>
            <w:left w:val="none" w:sz="0" w:space="0" w:color="auto"/>
            <w:bottom w:val="none" w:sz="0" w:space="0" w:color="auto"/>
            <w:right w:val="none" w:sz="0" w:space="0" w:color="auto"/>
          </w:divBdr>
        </w:div>
        <w:div w:id="892543254">
          <w:marLeft w:val="0"/>
          <w:marRight w:val="0"/>
          <w:marTop w:val="0"/>
          <w:marBottom w:val="0"/>
          <w:divBdr>
            <w:top w:val="none" w:sz="0" w:space="0" w:color="auto"/>
            <w:left w:val="none" w:sz="0" w:space="0" w:color="auto"/>
            <w:bottom w:val="none" w:sz="0" w:space="0" w:color="auto"/>
            <w:right w:val="none" w:sz="0" w:space="0" w:color="auto"/>
          </w:divBdr>
        </w:div>
        <w:div w:id="1666976969">
          <w:marLeft w:val="0"/>
          <w:marRight w:val="0"/>
          <w:marTop w:val="0"/>
          <w:marBottom w:val="0"/>
          <w:divBdr>
            <w:top w:val="none" w:sz="0" w:space="0" w:color="auto"/>
            <w:left w:val="none" w:sz="0" w:space="0" w:color="auto"/>
            <w:bottom w:val="none" w:sz="0" w:space="0" w:color="auto"/>
            <w:right w:val="none" w:sz="0" w:space="0" w:color="auto"/>
          </w:divBdr>
        </w:div>
        <w:div w:id="333847297">
          <w:marLeft w:val="0"/>
          <w:marRight w:val="0"/>
          <w:marTop w:val="0"/>
          <w:marBottom w:val="0"/>
          <w:divBdr>
            <w:top w:val="none" w:sz="0" w:space="0" w:color="auto"/>
            <w:left w:val="none" w:sz="0" w:space="0" w:color="auto"/>
            <w:bottom w:val="none" w:sz="0" w:space="0" w:color="auto"/>
            <w:right w:val="none" w:sz="0" w:space="0" w:color="auto"/>
          </w:divBdr>
        </w:div>
        <w:div w:id="284191252">
          <w:marLeft w:val="0"/>
          <w:marRight w:val="0"/>
          <w:marTop w:val="0"/>
          <w:marBottom w:val="0"/>
          <w:divBdr>
            <w:top w:val="none" w:sz="0" w:space="0" w:color="auto"/>
            <w:left w:val="none" w:sz="0" w:space="0" w:color="auto"/>
            <w:bottom w:val="none" w:sz="0" w:space="0" w:color="auto"/>
            <w:right w:val="none" w:sz="0" w:space="0" w:color="auto"/>
          </w:divBdr>
        </w:div>
        <w:div w:id="460081030">
          <w:marLeft w:val="0"/>
          <w:marRight w:val="0"/>
          <w:marTop w:val="0"/>
          <w:marBottom w:val="0"/>
          <w:divBdr>
            <w:top w:val="none" w:sz="0" w:space="0" w:color="auto"/>
            <w:left w:val="none" w:sz="0" w:space="0" w:color="auto"/>
            <w:bottom w:val="none" w:sz="0" w:space="0" w:color="auto"/>
            <w:right w:val="none" w:sz="0" w:space="0" w:color="auto"/>
          </w:divBdr>
        </w:div>
        <w:div w:id="256210600">
          <w:marLeft w:val="0"/>
          <w:marRight w:val="0"/>
          <w:marTop w:val="0"/>
          <w:marBottom w:val="0"/>
          <w:divBdr>
            <w:top w:val="none" w:sz="0" w:space="0" w:color="auto"/>
            <w:left w:val="none" w:sz="0" w:space="0" w:color="auto"/>
            <w:bottom w:val="none" w:sz="0" w:space="0" w:color="auto"/>
            <w:right w:val="none" w:sz="0" w:space="0" w:color="auto"/>
          </w:divBdr>
        </w:div>
        <w:div w:id="664865524">
          <w:marLeft w:val="0"/>
          <w:marRight w:val="0"/>
          <w:marTop w:val="0"/>
          <w:marBottom w:val="0"/>
          <w:divBdr>
            <w:top w:val="none" w:sz="0" w:space="0" w:color="auto"/>
            <w:left w:val="none" w:sz="0" w:space="0" w:color="auto"/>
            <w:bottom w:val="none" w:sz="0" w:space="0" w:color="auto"/>
            <w:right w:val="none" w:sz="0" w:space="0" w:color="auto"/>
          </w:divBdr>
        </w:div>
        <w:div w:id="1130128804">
          <w:marLeft w:val="0"/>
          <w:marRight w:val="0"/>
          <w:marTop w:val="0"/>
          <w:marBottom w:val="0"/>
          <w:divBdr>
            <w:top w:val="none" w:sz="0" w:space="0" w:color="auto"/>
            <w:left w:val="none" w:sz="0" w:space="0" w:color="auto"/>
            <w:bottom w:val="none" w:sz="0" w:space="0" w:color="auto"/>
            <w:right w:val="none" w:sz="0" w:space="0" w:color="auto"/>
          </w:divBdr>
        </w:div>
        <w:div w:id="1828474883">
          <w:marLeft w:val="0"/>
          <w:marRight w:val="0"/>
          <w:marTop w:val="0"/>
          <w:marBottom w:val="0"/>
          <w:divBdr>
            <w:top w:val="none" w:sz="0" w:space="0" w:color="auto"/>
            <w:left w:val="none" w:sz="0" w:space="0" w:color="auto"/>
            <w:bottom w:val="none" w:sz="0" w:space="0" w:color="auto"/>
            <w:right w:val="none" w:sz="0" w:space="0" w:color="auto"/>
          </w:divBdr>
        </w:div>
        <w:div w:id="606540796">
          <w:marLeft w:val="0"/>
          <w:marRight w:val="0"/>
          <w:marTop w:val="0"/>
          <w:marBottom w:val="0"/>
          <w:divBdr>
            <w:top w:val="none" w:sz="0" w:space="0" w:color="auto"/>
            <w:left w:val="none" w:sz="0" w:space="0" w:color="auto"/>
            <w:bottom w:val="none" w:sz="0" w:space="0" w:color="auto"/>
            <w:right w:val="none" w:sz="0" w:space="0" w:color="auto"/>
          </w:divBdr>
        </w:div>
        <w:div w:id="834078602">
          <w:marLeft w:val="0"/>
          <w:marRight w:val="0"/>
          <w:marTop w:val="0"/>
          <w:marBottom w:val="0"/>
          <w:divBdr>
            <w:top w:val="none" w:sz="0" w:space="0" w:color="auto"/>
            <w:left w:val="none" w:sz="0" w:space="0" w:color="auto"/>
            <w:bottom w:val="none" w:sz="0" w:space="0" w:color="auto"/>
            <w:right w:val="none" w:sz="0" w:space="0" w:color="auto"/>
          </w:divBdr>
        </w:div>
        <w:div w:id="855121053">
          <w:marLeft w:val="0"/>
          <w:marRight w:val="0"/>
          <w:marTop w:val="0"/>
          <w:marBottom w:val="0"/>
          <w:divBdr>
            <w:top w:val="none" w:sz="0" w:space="0" w:color="auto"/>
            <w:left w:val="none" w:sz="0" w:space="0" w:color="auto"/>
            <w:bottom w:val="none" w:sz="0" w:space="0" w:color="auto"/>
            <w:right w:val="none" w:sz="0" w:space="0" w:color="auto"/>
          </w:divBdr>
        </w:div>
        <w:div w:id="1281300771">
          <w:marLeft w:val="0"/>
          <w:marRight w:val="0"/>
          <w:marTop w:val="0"/>
          <w:marBottom w:val="0"/>
          <w:divBdr>
            <w:top w:val="none" w:sz="0" w:space="0" w:color="auto"/>
            <w:left w:val="none" w:sz="0" w:space="0" w:color="auto"/>
            <w:bottom w:val="none" w:sz="0" w:space="0" w:color="auto"/>
            <w:right w:val="none" w:sz="0" w:space="0" w:color="auto"/>
          </w:divBdr>
        </w:div>
        <w:div w:id="1622958504">
          <w:marLeft w:val="0"/>
          <w:marRight w:val="0"/>
          <w:marTop w:val="0"/>
          <w:marBottom w:val="0"/>
          <w:divBdr>
            <w:top w:val="none" w:sz="0" w:space="0" w:color="auto"/>
            <w:left w:val="none" w:sz="0" w:space="0" w:color="auto"/>
            <w:bottom w:val="none" w:sz="0" w:space="0" w:color="auto"/>
            <w:right w:val="none" w:sz="0" w:space="0" w:color="auto"/>
          </w:divBdr>
        </w:div>
        <w:div w:id="416446497">
          <w:marLeft w:val="0"/>
          <w:marRight w:val="0"/>
          <w:marTop w:val="0"/>
          <w:marBottom w:val="0"/>
          <w:divBdr>
            <w:top w:val="none" w:sz="0" w:space="0" w:color="auto"/>
            <w:left w:val="none" w:sz="0" w:space="0" w:color="auto"/>
            <w:bottom w:val="none" w:sz="0" w:space="0" w:color="auto"/>
            <w:right w:val="none" w:sz="0" w:space="0" w:color="auto"/>
          </w:divBdr>
        </w:div>
        <w:div w:id="1035429095">
          <w:marLeft w:val="0"/>
          <w:marRight w:val="0"/>
          <w:marTop w:val="0"/>
          <w:marBottom w:val="0"/>
          <w:divBdr>
            <w:top w:val="none" w:sz="0" w:space="0" w:color="auto"/>
            <w:left w:val="none" w:sz="0" w:space="0" w:color="auto"/>
            <w:bottom w:val="none" w:sz="0" w:space="0" w:color="auto"/>
            <w:right w:val="none" w:sz="0" w:space="0" w:color="auto"/>
          </w:divBdr>
        </w:div>
        <w:div w:id="471479956">
          <w:marLeft w:val="0"/>
          <w:marRight w:val="0"/>
          <w:marTop w:val="0"/>
          <w:marBottom w:val="0"/>
          <w:divBdr>
            <w:top w:val="none" w:sz="0" w:space="0" w:color="auto"/>
            <w:left w:val="none" w:sz="0" w:space="0" w:color="auto"/>
            <w:bottom w:val="none" w:sz="0" w:space="0" w:color="auto"/>
            <w:right w:val="none" w:sz="0" w:space="0" w:color="auto"/>
          </w:divBdr>
        </w:div>
        <w:div w:id="1743213744">
          <w:marLeft w:val="0"/>
          <w:marRight w:val="0"/>
          <w:marTop w:val="0"/>
          <w:marBottom w:val="0"/>
          <w:divBdr>
            <w:top w:val="none" w:sz="0" w:space="0" w:color="auto"/>
            <w:left w:val="none" w:sz="0" w:space="0" w:color="auto"/>
            <w:bottom w:val="none" w:sz="0" w:space="0" w:color="auto"/>
            <w:right w:val="none" w:sz="0" w:space="0" w:color="auto"/>
          </w:divBdr>
        </w:div>
        <w:div w:id="1949777803">
          <w:marLeft w:val="0"/>
          <w:marRight w:val="0"/>
          <w:marTop w:val="0"/>
          <w:marBottom w:val="0"/>
          <w:divBdr>
            <w:top w:val="none" w:sz="0" w:space="0" w:color="auto"/>
            <w:left w:val="none" w:sz="0" w:space="0" w:color="auto"/>
            <w:bottom w:val="none" w:sz="0" w:space="0" w:color="auto"/>
            <w:right w:val="none" w:sz="0" w:space="0" w:color="auto"/>
          </w:divBdr>
        </w:div>
        <w:div w:id="1250045951">
          <w:marLeft w:val="0"/>
          <w:marRight w:val="0"/>
          <w:marTop w:val="0"/>
          <w:marBottom w:val="0"/>
          <w:divBdr>
            <w:top w:val="none" w:sz="0" w:space="0" w:color="auto"/>
            <w:left w:val="none" w:sz="0" w:space="0" w:color="auto"/>
            <w:bottom w:val="none" w:sz="0" w:space="0" w:color="auto"/>
            <w:right w:val="none" w:sz="0" w:space="0" w:color="auto"/>
          </w:divBdr>
        </w:div>
        <w:div w:id="1498963801">
          <w:marLeft w:val="0"/>
          <w:marRight w:val="0"/>
          <w:marTop w:val="0"/>
          <w:marBottom w:val="0"/>
          <w:divBdr>
            <w:top w:val="none" w:sz="0" w:space="0" w:color="auto"/>
            <w:left w:val="none" w:sz="0" w:space="0" w:color="auto"/>
            <w:bottom w:val="none" w:sz="0" w:space="0" w:color="auto"/>
            <w:right w:val="none" w:sz="0" w:space="0" w:color="auto"/>
          </w:divBdr>
        </w:div>
        <w:div w:id="814152">
          <w:marLeft w:val="0"/>
          <w:marRight w:val="0"/>
          <w:marTop w:val="0"/>
          <w:marBottom w:val="0"/>
          <w:divBdr>
            <w:top w:val="none" w:sz="0" w:space="0" w:color="auto"/>
            <w:left w:val="none" w:sz="0" w:space="0" w:color="auto"/>
            <w:bottom w:val="none" w:sz="0" w:space="0" w:color="auto"/>
            <w:right w:val="none" w:sz="0" w:space="0" w:color="auto"/>
          </w:divBdr>
        </w:div>
        <w:div w:id="924996167">
          <w:marLeft w:val="0"/>
          <w:marRight w:val="0"/>
          <w:marTop w:val="0"/>
          <w:marBottom w:val="0"/>
          <w:divBdr>
            <w:top w:val="none" w:sz="0" w:space="0" w:color="auto"/>
            <w:left w:val="none" w:sz="0" w:space="0" w:color="auto"/>
            <w:bottom w:val="none" w:sz="0" w:space="0" w:color="auto"/>
            <w:right w:val="none" w:sz="0" w:space="0" w:color="auto"/>
          </w:divBdr>
        </w:div>
        <w:div w:id="13658728">
          <w:marLeft w:val="0"/>
          <w:marRight w:val="0"/>
          <w:marTop w:val="0"/>
          <w:marBottom w:val="0"/>
          <w:divBdr>
            <w:top w:val="none" w:sz="0" w:space="0" w:color="auto"/>
            <w:left w:val="none" w:sz="0" w:space="0" w:color="auto"/>
            <w:bottom w:val="none" w:sz="0" w:space="0" w:color="auto"/>
            <w:right w:val="none" w:sz="0" w:space="0" w:color="auto"/>
          </w:divBdr>
        </w:div>
        <w:div w:id="1350794218">
          <w:marLeft w:val="0"/>
          <w:marRight w:val="0"/>
          <w:marTop w:val="0"/>
          <w:marBottom w:val="0"/>
          <w:divBdr>
            <w:top w:val="none" w:sz="0" w:space="0" w:color="auto"/>
            <w:left w:val="none" w:sz="0" w:space="0" w:color="auto"/>
            <w:bottom w:val="none" w:sz="0" w:space="0" w:color="auto"/>
            <w:right w:val="none" w:sz="0" w:space="0" w:color="auto"/>
          </w:divBdr>
        </w:div>
        <w:div w:id="1716462998">
          <w:marLeft w:val="0"/>
          <w:marRight w:val="0"/>
          <w:marTop w:val="0"/>
          <w:marBottom w:val="0"/>
          <w:divBdr>
            <w:top w:val="none" w:sz="0" w:space="0" w:color="auto"/>
            <w:left w:val="none" w:sz="0" w:space="0" w:color="auto"/>
            <w:bottom w:val="none" w:sz="0" w:space="0" w:color="auto"/>
            <w:right w:val="none" w:sz="0" w:space="0" w:color="auto"/>
          </w:divBdr>
        </w:div>
        <w:div w:id="138311088">
          <w:marLeft w:val="0"/>
          <w:marRight w:val="0"/>
          <w:marTop w:val="0"/>
          <w:marBottom w:val="0"/>
          <w:divBdr>
            <w:top w:val="none" w:sz="0" w:space="0" w:color="auto"/>
            <w:left w:val="none" w:sz="0" w:space="0" w:color="auto"/>
            <w:bottom w:val="none" w:sz="0" w:space="0" w:color="auto"/>
            <w:right w:val="none" w:sz="0" w:space="0" w:color="auto"/>
          </w:divBdr>
        </w:div>
        <w:div w:id="13266896">
          <w:marLeft w:val="0"/>
          <w:marRight w:val="0"/>
          <w:marTop w:val="0"/>
          <w:marBottom w:val="0"/>
          <w:divBdr>
            <w:top w:val="none" w:sz="0" w:space="0" w:color="auto"/>
            <w:left w:val="none" w:sz="0" w:space="0" w:color="auto"/>
            <w:bottom w:val="none" w:sz="0" w:space="0" w:color="auto"/>
            <w:right w:val="none" w:sz="0" w:space="0" w:color="auto"/>
          </w:divBdr>
        </w:div>
        <w:div w:id="782185749">
          <w:marLeft w:val="0"/>
          <w:marRight w:val="0"/>
          <w:marTop w:val="0"/>
          <w:marBottom w:val="0"/>
          <w:divBdr>
            <w:top w:val="none" w:sz="0" w:space="0" w:color="auto"/>
            <w:left w:val="none" w:sz="0" w:space="0" w:color="auto"/>
            <w:bottom w:val="none" w:sz="0" w:space="0" w:color="auto"/>
            <w:right w:val="none" w:sz="0" w:space="0" w:color="auto"/>
          </w:divBdr>
        </w:div>
        <w:div w:id="123541802">
          <w:marLeft w:val="0"/>
          <w:marRight w:val="0"/>
          <w:marTop w:val="0"/>
          <w:marBottom w:val="0"/>
          <w:divBdr>
            <w:top w:val="none" w:sz="0" w:space="0" w:color="auto"/>
            <w:left w:val="none" w:sz="0" w:space="0" w:color="auto"/>
            <w:bottom w:val="none" w:sz="0" w:space="0" w:color="auto"/>
            <w:right w:val="none" w:sz="0" w:space="0" w:color="auto"/>
          </w:divBdr>
        </w:div>
        <w:div w:id="1595673847">
          <w:marLeft w:val="0"/>
          <w:marRight w:val="0"/>
          <w:marTop w:val="0"/>
          <w:marBottom w:val="0"/>
          <w:divBdr>
            <w:top w:val="none" w:sz="0" w:space="0" w:color="auto"/>
            <w:left w:val="none" w:sz="0" w:space="0" w:color="auto"/>
            <w:bottom w:val="none" w:sz="0" w:space="0" w:color="auto"/>
            <w:right w:val="none" w:sz="0" w:space="0" w:color="auto"/>
          </w:divBdr>
        </w:div>
        <w:div w:id="1876648258">
          <w:marLeft w:val="0"/>
          <w:marRight w:val="0"/>
          <w:marTop w:val="0"/>
          <w:marBottom w:val="0"/>
          <w:divBdr>
            <w:top w:val="none" w:sz="0" w:space="0" w:color="auto"/>
            <w:left w:val="none" w:sz="0" w:space="0" w:color="auto"/>
            <w:bottom w:val="none" w:sz="0" w:space="0" w:color="auto"/>
            <w:right w:val="none" w:sz="0" w:space="0" w:color="auto"/>
          </w:divBdr>
        </w:div>
        <w:div w:id="1221285799">
          <w:marLeft w:val="0"/>
          <w:marRight w:val="0"/>
          <w:marTop w:val="0"/>
          <w:marBottom w:val="0"/>
          <w:divBdr>
            <w:top w:val="none" w:sz="0" w:space="0" w:color="auto"/>
            <w:left w:val="none" w:sz="0" w:space="0" w:color="auto"/>
            <w:bottom w:val="none" w:sz="0" w:space="0" w:color="auto"/>
            <w:right w:val="none" w:sz="0" w:space="0" w:color="auto"/>
          </w:divBdr>
        </w:div>
        <w:div w:id="1322394223">
          <w:marLeft w:val="0"/>
          <w:marRight w:val="0"/>
          <w:marTop w:val="0"/>
          <w:marBottom w:val="0"/>
          <w:divBdr>
            <w:top w:val="none" w:sz="0" w:space="0" w:color="auto"/>
            <w:left w:val="none" w:sz="0" w:space="0" w:color="auto"/>
            <w:bottom w:val="none" w:sz="0" w:space="0" w:color="auto"/>
            <w:right w:val="none" w:sz="0" w:space="0" w:color="auto"/>
          </w:divBdr>
        </w:div>
        <w:div w:id="251817134">
          <w:marLeft w:val="0"/>
          <w:marRight w:val="0"/>
          <w:marTop w:val="0"/>
          <w:marBottom w:val="0"/>
          <w:divBdr>
            <w:top w:val="none" w:sz="0" w:space="0" w:color="auto"/>
            <w:left w:val="none" w:sz="0" w:space="0" w:color="auto"/>
            <w:bottom w:val="none" w:sz="0" w:space="0" w:color="auto"/>
            <w:right w:val="none" w:sz="0" w:space="0" w:color="auto"/>
          </w:divBdr>
        </w:div>
        <w:div w:id="46730478">
          <w:marLeft w:val="0"/>
          <w:marRight w:val="0"/>
          <w:marTop w:val="0"/>
          <w:marBottom w:val="0"/>
          <w:divBdr>
            <w:top w:val="none" w:sz="0" w:space="0" w:color="auto"/>
            <w:left w:val="none" w:sz="0" w:space="0" w:color="auto"/>
            <w:bottom w:val="none" w:sz="0" w:space="0" w:color="auto"/>
            <w:right w:val="none" w:sz="0" w:space="0" w:color="auto"/>
          </w:divBdr>
        </w:div>
        <w:div w:id="44916552">
          <w:marLeft w:val="0"/>
          <w:marRight w:val="0"/>
          <w:marTop w:val="0"/>
          <w:marBottom w:val="0"/>
          <w:divBdr>
            <w:top w:val="none" w:sz="0" w:space="0" w:color="auto"/>
            <w:left w:val="none" w:sz="0" w:space="0" w:color="auto"/>
            <w:bottom w:val="none" w:sz="0" w:space="0" w:color="auto"/>
            <w:right w:val="none" w:sz="0" w:space="0" w:color="auto"/>
          </w:divBdr>
        </w:div>
        <w:div w:id="1756440936">
          <w:marLeft w:val="0"/>
          <w:marRight w:val="0"/>
          <w:marTop w:val="0"/>
          <w:marBottom w:val="0"/>
          <w:divBdr>
            <w:top w:val="none" w:sz="0" w:space="0" w:color="auto"/>
            <w:left w:val="none" w:sz="0" w:space="0" w:color="auto"/>
            <w:bottom w:val="none" w:sz="0" w:space="0" w:color="auto"/>
            <w:right w:val="none" w:sz="0" w:space="0" w:color="auto"/>
          </w:divBdr>
        </w:div>
        <w:div w:id="286205797">
          <w:marLeft w:val="0"/>
          <w:marRight w:val="0"/>
          <w:marTop w:val="0"/>
          <w:marBottom w:val="0"/>
          <w:divBdr>
            <w:top w:val="none" w:sz="0" w:space="0" w:color="auto"/>
            <w:left w:val="none" w:sz="0" w:space="0" w:color="auto"/>
            <w:bottom w:val="none" w:sz="0" w:space="0" w:color="auto"/>
            <w:right w:val="none" w:sz="0" w:space="0" w:color="auto"/>
          </w:divBdr>
        </w:div>
        <w:div w:id="1335189566">
          <w:marLeft w:val="0"/>
          <w:marRight w:val="0"/>
          <w:marTop w:val="0"/>
          <w:marBottom w:val="0"/>
          <w:divBdr>
            <w:top w:val="none" w:sz="0" w:space="0" w:color="auto"/>
            <w:left w:val="none" w:sz="0" w:space="0" w:color="auto"/>
            <w:bottom w:val="none" w:sz="0" w:space="0" w:color="auto"/>
            <w:right w:val="none" w:sz="0" w:space="0" w:color="auto"/>
          </w:divBdr>
        </w:div>
        <w:div w:id="1621837693">
          <w:marLeft w:val="0"/>
          <w:marRight w:val="0"/>
          <w:marTop w:val="0"/>
          <w:marBottom w:val="0"/>
          <w:divBdr>
            <w:top w:val="none" w:sz="0" w:space="0" w:color="auto"/>
            <w:left w:val="none" w:sz="0" w:space="0" w:color="auto"/>
            <w:bottom w:val="none" w:sz="0" w:space="0" w:color="auto"/>
            <w:right w:val="none" w:sz="0" w:space="0" w:color="auto"/>
          </w:divBdr>
        </w:div>
        <w:div w:id="313921776">
          <w:marLeft w:val="0"/>
          <w:marRight w:val="0"/>
          <w:marTop w:val="0"/>
          <w:marBottom w:val="0"/>
          <w:divBdr>
            <w:top w:val="none" w:sz="0" w:space="0" w:color="auto"/>
            <w:left w:val="none" w:sz="0" w:space="0" w:color="auto"/>
            <w:bottom w:val="none" w:sz="0" w:space="0" w:color="auto"/>
            <w:right w:val="none" w:sz="0" w:space="0" w:color="auto"/>
          </w:divBdr>
        </w:div>
        <w:div w:id="1340497686">
          <w:marLeft w:val="0"/>
          <w:marRight w:val="0"/>
          <w:marTop w:val="0"/>
          <w:marBottom w:val="0"/>
          <w:divBdr>
            <w:top w:val="none" w:sz="0" w:space="0" w:color="auto"/>
            <w:left w:val="none" w:sz="0" w:space="0" w:color="auto"/>
            <w:bottom w:val="none" w:sz="0" w:space="0" w:color="auto"/>
            <w:right w:val="none" w:sz="0" w:space="0" w:color="auto"/>
          </w:divBdr>
        </w:div>
        <w:div w:id="1788354447">
          <w:marLeft w:val="0"/>
          <w:marRight w:val="0"/>
          <w:marTop w:val="0"/>
          <w:marBottom w:val="0"/>
          <w:divBdr>
            <w:top w:val="none" w:sz="0" w:space="0" w:color="auto"/>
            <w:left w:val="none" w:sz="0" w:space="0" w:color="auto"/>
            <w:bottom w:val="none" w:sz="0" w:space="0" w:color="auto"/>
            <w:right w:val="none" w:sz="0" w:space="0" w:color="auto"/>
          </w:divBdr>
        </w:div>
        <w:div w:id="843936995">
          <w:marLeft w:val="0"/>
          <w:marRight w:val="0"/>
          <w:marTop w:val="0"/>
          <w:marBottom w:val="0"/>
          <w:divBdr>
            <w:top w:val="none" w:sz="0" w:space="0" w:color="auto"/>
            <w:left w:val="none" w:sz="0" w:space="0" w:color="auto"/>
            <w:bottom w:val="none" w:sz="0" w:space="0" w:color="auto"/>
            <w:right w:val="none" w:sz="0" w:space="0" w:color="auto"/>
          </w:divBdr>
        </w:div>
        <w:div w:id="1604072569">
          <w:marLeft w:val="0"/>
          <w:marRight w:val="0"/>
          <w:marTop w:val="0"/>
          <w:marBottom w:val="0"/>
          <w:divBdr>
            <w:top w:val="none" w:sz="0" w:space="0" w:color="auto"/>
            <w:left w:val="none" w:sz="0" w:space="0" w:color="auto"/>
            <w:bottom w:val="none" w:sz="0" w:space="0" w:color="auto"/>
            <w:right w:val="none" w:sz="0" w:space="0" w:color="auto"/>
          </w:divBdr>
        </w:div>
        <w:div w:id="609507695">
          <w:marLeft w:val="0"/>
          <w:marRight w:val="0"/>
          <w:marTop w:val="0"/>
          <w:marBottom w:val="0"/>
          <w:divBdr>
            <w:top w:val="none" w:sz="0" w:space="0" w:color="auto"/>
            <w:left w:val="none" w:sz="0" w:space="0" w:color="auto"/>
            <w:bottom w:val="none" w:sz="0" w:space="0" w:color="auto"/>
            <w:right w:val="none" w:sz="0" w:space="0" w:color="auto"/>
          </w:divBdr>
        </w:div>
        <w:div w:id="306979756">
          <w:marLeft w:val="0"/>
          <w:marRight w:val="0"/>
          <w:marTop w:val="0"/>
          <w:marBottom w:val="0"/>
          <w:divBdr>
            <w:top w:val="none" w:sz="0" w:space="0" w:color="auto"/>
            <w:left w:val="none" w:sz="0" w:space="0" w:color="auto"/>
            <w:bottom w:val="none" w:sz="0" w:space="0" w:color="auto"/>
            <w:right w:val="none" w:sz="0" w:space="0" w:color="auto"/>
          </w:divBdr>
        </w:div>
        <w:div w:id="438987958">
          <w:marLeft w:val="0"/>
          <w:marRight w:val="0"/>
          <w:marTop w:val="0"/>
          <w:marBottom w:val="0"/>
          <w:divBdr>
            <w:top w:val="none" w:sz="0" w:space="0" w:color="auto"/>
            <w:left w:val="none" w:sz="0" w:space="0" w:color="auto"/>
            <w:bottom w:val="none" w:sz="0" w:space="0" w:color="auto"/>
            <w:right w:val="none" w:sz="0" w:space="0" w:color="auto"/>
          </w:divBdr>
        </w:div>
        <w:div w:id="1023365077">
          <w:marLeft w:val="0"/>
          <w:marRight w:val="0"/>
          <w:marTop w:val="0"/>
          <w:marBottom w:val="0"/>
          <w:divBdr>
            <w:top w:val="none" w:sz="0" w:space="0" w:color="auto"/>
            <w:left w:val="none" w:sz="0" w:space="0" w:color="auto"/>
            <w:bottom w:val="none" w:sz="0" w:space="0" w:color="auto"/>
            <w:right w:val="none" w:sz="0" w:space="0" w:color="auto"/>
          </w:divBdr>
        </w:div>
      </w:divsChild>
    </w:div>
    <w:div w:id="1577476637">
      <w:bodyDiv w:val="1"/>
      <w:marLeft w:val="0"/>
      <w:marRight w:val="0"/>
      <w:marTop w:val="0"/>
      <w:marBottom w:val="0"/>
      <w:divBdr>
        <w:top w:val="none" w:sz="0" w:space="0" w:color="auto"/>
        <w:left w:val="none" w:sz="0" w:space="0" w:color="auto"/>
        <w:bottom w:val="none" w:sz="0" w:space="0" w:color="auto"/>
        <w:right w:val="none" w:sz="0" w:space="0" w:color="auto"/>
      </w:divBdr>
    </w:div>
    <w:div w:id="1613853118">
      <w:bodyDiv w:val="1"/>
      <w:marLeft w:val="0"/>
      <w:marRight w:val="0"/>
      <w:marTop w:val="0"/>
      <w:marBottom w:val="0"/>
      <w:divBdr>
        <w:top w:val="none" w:sz="0" w:space="0" w:color="auto"/>
        <w:left w:val="none" w:sz="0" w:space="0" w:color="auto"/>
        <w:bottom w:val="none" w:sz="0" w:space="0" w:color="auto"/>
        <w:right w:val="none" w:sz="0" w:space="0" w:color="auto"/>
      </w:divBdr>
      <w:divsChild>
        <w:div w:id="1445079836">
          <w:marLeft w:val="0"/>
          <w:marRight w:val="0"/>
          <w:marTop w:val="0"/>
          <w:marBottom w:val="0"/>
          <w:divBdr>
            <w:top w:val="none" w:sz="0" w:space="0" w:color="auto"/>
            <w:left w:val="none" w:sz="0" w:space="0" w:color="auto"/>
            <w:bottom w:val="none" w:sz="0" w:space="0" w:color="auto"/>
            <w:right w:val="none" w:sz="0" w:space="0" w:color="auto"/>
          </w:divBdr>
        </w:div>
        <w:div w:id="1883203871">
          <w:marLeft w:val="0"/>
          <w:marRight w:val="0"/>
          <w:marTop w:val="0"/>
          <w:marBottom w:val="0"/>
          <w:divBdr>
            <w:top w:val="none" w:sz="0" w:space="0" w:color="auto"/>
            <w:left w:val="none" w:sz="0" w:space="0" w:color="auto"/>
            <w:bottom w:val="none" w:sz="0" w:space="0" w:color="auto"/>
            <w:right w:val="none" w:sz="0" w:space="0" w:color="auto"/>
          </w:divBdr>
        </w:div>
        <w:div w:id="70198314">
          <w:marLeft w:val="0"/>
          <w:marRight w:val="0"/>
          <w:marTop w:val="0"/>
          <w:marBottom w:val="0"/>
          <w:divBdr>
            <w:top w:val="none" w:sz="0" w:space="0" w:color="auto"/>
            <w:left w:val="none" w:sz="0" w:space="0" w:color="auto"/>
            <w:bottom w:val="none" w:sz="0" w:space="0" w:color="auto"/>
            <w:right w:val="none" w:sz="0" w:space="0" w:color="auto"/>
          </w:divBdr>
        </w:div>
        <w:div w:id="2129277987">
          <w:marLeft w:val="0"/>
          <w:marRight w:val="0"/>
          <w:marTop w:val="0"/>
          <w:marBottom w:val="0"/>
          <w:divBdr>
            <w:top w:val="none" w:sz="0" w:space="0" w:color="auto"/>
            <w:left w:val="none" w:sz="0" w:space="0" w:color="auto"/>
            <w:bottom w:val="none" w:sz="0" w:space="0" w:color="auto"/>
            <w:right w:val="none" w:sz="0" w:space="0" w:color="auto"/>
          </w:divBdr>
        </w:div>
        <w:div w:id="998576482">
          <w:marLeft w:val="0"/>
          <w:marRight w:val="0"/>
          <w:marTop w:val="0"/>
          <w:marBottom w:val="0"/>
          <w:divBdr>
            <w:top w:val="none" w:sz="0" w:space="0" w:color="auto"/>
            <w:left w:val="none" w:sz="0" w:space="0" w:color="auto"/>
            <w:bottom w:val="none" w:sz="0" w:space="0" w:color="auto"/>
            <w:right w:val="none" w:sz="0" w:space="0" w:color="auto"/>
          </w:divBdr>
        </w:div>
        <w:div w:id="1965379786">
          <w:marLeft w:val="0"/>
          <w:marRight w:val="0"/>
          <w:marTop w:val="0"/>
          <w:marBottom w:val="0"/>
          <w:divBdr>
            <w:top w:val="none" w:sz="0" w:space="0" w:color="auto"/>
            <w:left w:val="none" w:sz="0" w:space="0" w:color="auto"/>
            <w:bottom w:val="none" w:sz="0" w:space="0" w:color="auto"/>
            <w:right w:val="none" w:sz="0" w:space="0" w:color="auto"/>
          </w:divBdr>
        </w:div>
        <w:div w:id="121002515">
          <w:marLeft w:val="0"/>
          <w:marRight w:val="0"/>
          <w:marTop w:val="0"/>
          <w:marBottom w:val="0"/>
          <w:divBdr>
            <w:top w:val="none" w:sz="0" w:space="0" w:color="auto"/>
            <w:left w:val="none" w:sz="0" w:space="0" w:color="auto"/>
            <w:bottom w:val="none" w:sz="0" w:space="0" w:color="auto"/>
            <w:right w:val="none" w:sz="0" w:space="0" w:color="auto"/>
          </w:divBdr>
        </w:div>
        <w:div w:id="994576287">
          <w:marLeft w:val="0"/>
          <w:marRight w:val="0"/>
          <w:marTop w:val="0"/>
          <w:marBottom w:val="0"/>
          <w:divBdr>
            <w:top w:val="none" w:sz="0" w:space="0" w:color="auto"/>
            <w:left w:val="none" w:sz="0" w:space="0" w:color="auto"/>
            <w:bottom w:val="none" w:sz="0" w:space="0" w:color="auto"/>
            <w:right w:val="none" w:sz="0" w:space="0" w:color="auto"/>
          </w:divBdr>
        </w:div>
        <w:div w:id="1796024886">
          <w:marLeft w:val="0"/>
          <w:marRight w:val="0"/>
          <w:marTop w:val="0"/>
          <w:marBottom w:val="0"/>
          <w:divBdr>
            <w:top w:val="none" w:sz="0" w:space="0" w:color="auto"/>
            <w:left w:val="none" w:sz="0" w:space="0" w:color="auto"/>
            <w:bottom w:val="none" w:sz="0" w:space="0" w:color="auto"/>
            <w:right w:val="none" w:sz="0" w:space="0" w:color="auto"/>
          </w:divBdr>
        </w:div>
        <w:div w:id="1561592767">
          <w:marLeft w:val="0"/>
          <w:marRight w:val="0"/>
          <w:marTop w:val="0"/>
          <w:marBottom w:val="0"/>
          <w:divBdr>
            <w:top w:val="none" w:sz="0" w:space="0" w:color="auto"/>
            <w:left w:val="none" w:sz="0" w:space="0" w:color="auto"/>
            <w:bottom w:val="none" w:sz="0" w:space="0" w:color="auto"/>
            <w:right w:val="none" w:sz="0" w:space="0" w:color="auto"/>
          </w:divBdr>
        </w:div>
        <w:div w:id="1327392021">
          <w:marLeft w:val="0"/>
          <w:marRight w:val="0"/>
          <w:marTop w:val="0"/>
          <w:marBottom w:val="0"/>
          <w:divBdr>
            <w:top w:val="none" w:sz="0" w:space="0" w:color="auto"/>
            <w:left w:val="none" w:sz="0" w:space="0" w:color="auto"/>
            <w:bottom w:val="none" w:sz="0" w:space="0" w:color="auto"/>
            <w:right w:val="none" w:sz="0" w:space="0" w:color="auto"/>
          </w:divBdr>
        </w:div>
        <w:div w:id="1918975621">
          <w:marLeft w:val="0"/>
          <w:marRight w:val="0"/>
          <w:marTop w:val="0"/>
          <w:marBottom w:val="0"/>
          <w:divBdr>
            <w:top w:val="none" w:sz="0" w:space="0" w:color="auto"/>
            <w:left w:val="none" w:sz="0" w:space="0" w:color="auto"/>
            <w:bottom w:val="none" w:sz="0" w:space="0" w:color="auto"/>
            <w:right w:val="none" w:sz="0" w:space="0" w:color="auto"/>
          </w:divBdr>
        </w:div>
        <w:div w:id="2076927471">
          <w:marLeft w:val="0"/>
          <w:marRight w:val="0"/>
          <w:marTop w:val="0"/>
          <w:marBottom w:val="0"/>
          <w:divBdr>
            <w:top w:val="none" w:sz="0" w:space="0" w:color="auto"/>
            <w:left w:val="none" w:sz="0" w:space="0" w:color="auto"/>
            <w:bottom w:val="none" w:sz="0" w:space="0" w:color="auto"/>
            <w:right w:val="none" w:sz="0" w:space="0" w:color="auto"/>
          </w:divBdr>
        </w:div>
        <w:div w:id="426343836">
          <w:marLeft w:val="0"/>
          <w:marRight w:val="0"/>
          <w:marTop w:val="0"/>
          <w:marBottom w:val="0"/>
          <w:divBdr>
            <w:top w:val="none" w:sz="0" w:space="0" w:color="auto"/>
            <w:left w:val="none" w:sz="0" w:space="0" w:color="auto"/>
            <w:bottom w:val="none" w:sz="0" w:space="0" w:color="auto"/>
            <w:right w:val="none" w:sz="0" w:space="0" w:color="auto"/>
          </w:divBdr>
        </w:div>
        <w:div w:id="48962424">
          <w:marLeft w:val="0"/>
          <w:marRight w:val="0"/>
          <w:marTop w:val="0"/>
          <w:marBottom w:val="0"/>
          <w:divBdr>
            <w:top w:val="none" w:sz="0" w:space="0" w:color="auto"/>
            <w:left w:val="none" w:sz="0" w:space="0" w:color="auto"/>
            <w:bottom w:val="none" w:sz="0" w:space="0" w:color="auto"/>
            <w:right w:val="none" w:sz="0" w:space="0" w:color="auto"/>
          </w:divBdr>
        </w:div>
        <w:div w:id="1539506321">
          <w:marLeft w:val="0"/>
          <w:marRight w:val="0"/>
          <w:marTop w:val="0"/>
          <w:marBottom w:val="0"/>
          <w:divBdr>
            <w:top w:val="none" w:sz="0" w:space="0" w:color="auto"/>
            <w:left w:val="none" w:sz="0" w:space="0" w:color="auto"/>
            <w:bottom w:val="none" w:sz="0" w:space="0" w:color="auto"/>
            <w:right w:val="none" w:sz="0" w:space="0" w:color="auto"/>
          </w:divBdr>
        </w:div>
        <w:div w:id="801651747">
          <w:marLeft w:val="0"/>
          <w:marRight w:val="0"/>
          <w:marTop w:val="0"/>
          <w:marBottom w:val="0"/>
          <w:divBdr>
            <w:top w:val="none" w:sz="0" w:space="0" w:color="auto"/>
            <w:left w:val="none" w:sz="0" w:space="0" w:color="auto"/>
            <w:bottom w:val="none" w:sz="0" w:space="0" w:color="auto"/>
            <w:right w:val="none" w:sz="0" w:space="0" w:color="auto"/>
          </w:divBdr>
        </w:div>
        <w:div w:id="451633069">
          <w:marLeft w:val="0"/>
          <w:marRight w:val="0"/>
          <w:marTop w:val="0"/>
          <w:marBottom w:val="0"/>
          <w:divBdr>
            <w:top w:val="none" w:sz="0" w:space="0" w:color="auto"/>
            <w:left w:val="none" w:sz="0" w:space="0" w:color="auto"/>
            <w:bottom w:val="none" w:sz="0" w:space="0" w:color="auto"/>
            <w:right w:val="none" w:sz="0" w:space="0" w:color="auto"/>
          </w:divBdr>
        </w:div>
        <w:div w:id="368379168">
          <w:marLeft w:val="0"/>
          <w:marRight w:val="0"/>
          <w:marTop w:val="0"/>
          <w:marBottom w:val="0"/>
          <w:divBdr>
            <w:top w:val="none" w:sz="0" w:space="0" w:color="auto"/>
            <w:left w:val="none" w:sz="0" w:space="0" w:color="auto"/>
            <w:bottom w:val="none" w:sz="0" w:space="0" w:color="auto"/>
            <w:right w:val="none" w:sz="0" w:space="0" w:color="auto"/>
          </w:divBdr>
        </w:div>
        <w:div w:id="456027659">
          <w:marLeft w:val="0"/>
          <w:marRight w:val="0"/>
          <w:marTop w:val="0"/>
          <w:marBottom w:val="0"/>
          <w:divBdr>
            <w:top w:val="none" w:sz="0" w:space="0" w:color="auto"/>
            <w:left w:val="none" w:sz="0" w:space="0" w:color="auto"/>
            <w:bottom w:val="none" w:sz="0" w:space="0" w:color="auto"/>
            <w:right w:val="none" w:sz="0" w:space="0" w:color="auto"/>
          </w:divBdr>
        </w:div>
        <w:div w:id="1464888640">
          <w:marLeft w:val="0"/>
          <w:marRight w:val="0"/>
          <w:marTop w:val="0"/>
          <w:marBottom w:val="0"/>
          <w:divBdr>
            <w:top w:val="none" w:sz="0" w:space="0" w:color="auto"/>
            <w:left w:val="none" w:sz="0" w:space="0" w:color="auto"/>
            <w:bottom w:val="none" w:sz="0" w:space="0" w:color="auto"/>
            <w:right w:val="none" w:sz="0" w:space="0" w:color="auto"/>
          </w:divBdr>
        </w:div>
        <w:div w:id="1601914110">
          <w:marLeft w:val="0"/>
          <w:marRight w:val="0"/>
          <w:marTop w:val="0"/>
          <w:marBottom w:val="0"/>
          <w:divBdr>
            <w:top w:val="none" w:sz="0" w:space="0" w:color="auto"/>
            <w:left w:val="none" w:sz="0" w:space="0" w:color="auto"/>
            <w:bottom w:val="none" w:sz="0" w:space="0" w:color="auto"/>
            <w:right w:val="none" w:sz="0" w:space="0" w:color="auto"/>
          </w:divBdr>
        </w:div>
        <w:div w:id="1576669222">
          <w:marLeft w:val="0"/>
          <w:marRight w:val="0"/>
          <w:marTop w:val="0"/>
          <w:marBottom w:val="0"/>
          <w:divBdr>
            <w:top w:val="none" w:sz="0" w:space="0" w:color="auto"/>
            <w:left w:val="none" w:sz="0" w:space="0" w:color="auto"/>
            <w:bottom w:val="none" w:sz="0" w:space="0" w:color="auto"/>
            <w:right w:val="none" w:sz="0" w:space="0" w:color="auto"/>
          </w:divBdr>
        </w:div>
        <w:div w:id="361396044">
          <w:marLeft w:val="0"/>
          <w:marRight w:val="0"/>
          <w:marTop w:val="0"/>
          <w:marBottom w:val="0"/>
          <w:divBdr>
            <w:top w:val="none" w:sz="0" w:space="0" w:color="auto"/>
            <w:left w:val="none" w:sz="0" w:space="0" w:color="auto"/>
            <w:bottom w:val="none" w:sz="0" w:space="0" w:color="auto"/>
            <w:right w:val="none" w:sz="0" w:space="0" w:color="auto"/>
          </w:divBdr>
        </w:div>
        <w:div w:id="1409499778">
          <w:marLeft w:val="0"/>
          <w:marRight w:val="0"/>
          <w:marTop w:val="0"/>
          <w:marBottom w:val="0"/>
          <w:divBdr>
            <w:top w:val="none" w:sz="0" w:space="0" w:color="auto"/>
            <w:left w:val="none" w:sz="0" w:space="0" w:color="auto"/>
            <w:bottom w:val="none" w:sz="0" w:space="0" w:color="auto"/>
            <w:right w:val="none" w:sz="0" w:space="0" w:color="auto"/>
          </w:divBdr>
        </w:div>
        <w:div w:id="593517184">
          <w:marLeft w:val="0"/>
          <w:marRight w:val="0"/>
          <w:marTop w:val="0"/>
          <w:marBottom w:val="0"/>
          <w:divBdr>
            <w:top w:val="none" w:sz="0" w:space="0" w:color="auto"/>
            <w:left w:val="none" w:sz="0" w:space="0" w:color="auto"/>
            <w:bottom w:val="none" w:sz="0" w:space="0" w:color="auto"/>
            <w:right w:val="none" w:sz="0" w:space="0" w:color="auto"/>
          </w:divBdr>
        </w:div>
        <w:div w:id="347678436">
          <w:marLeft w:val="0"/>
          <w:marRight w:val="0"/>
          <w:marTop w:val="0"/>
          <w:marBottom w:val="0"/>
          <w:divBdr>
            <w:top w:val="none" w:sz="0" w:space="0" w:color="auto"/>
            <w:left w:val="none" w:sz="0" w:space="0" w:color="auto"/>
            <w:bottom w:val="none" w:sz="0" w:space="0" w:color="auto"/>
            <w:right w:val="none" w:sz="0" w:space="0" w:color="auto"/>
          </w:divBdr>
        </w:div>
        <w:div w:id="21832552">
          <w:marLeft w:val="0"/>
          <w:marRight w:val="0"/>
          <w:marTop w:val="0"/>
          <w:marBottom w:val="0"/>
          <w:divBdr>
            <w:top w:val="none" w:sz="0" w:space="0" w:color="auto"/>
            <w:left w:val="none" w:sz="0" w:space="0" w:color="auto"/>
            <w:bottom w:val="none" w:sz="0" w:space="0" w:color="auto"/>
            <w:right w:val="none" w:sz="0" w:space="0" w:color="auto"/>
          </w:divBdr>
        </w:div>
        <w:div w:id="1465074421">
          <w:marLeft w:val="0"/>
          <w:marRight w:val="0"/>
          <w:marTop w:val="0"/>
          <w:marBottom w:val="0"/>
          <w:divBdr>
            <w:top w:val="none" w:sz="0" w:space="0" w:color="auto"/>
            <w:left w:val="none" w:sz="0" w:space="0" w:color="auto"/>
            <w:bottom w:val="none" w:sz="0" w:space="0" w:color="auto"/>
            <w:right w:val="none" w:sz="0" w:space="0" w:color="auto"/>
          </w:divBdr>
        </w:div>
        <w:div w:id="1144272342">
          <w:marLeft w:val="0"/>
          <w:marRight w:val="0"/>
          <w:marTop w:val="0"/>
          <w:marBottom w:val="0"/>
          <w:divBdr>
            <w:top w:val="none" w:sz="0" w:space="0" w:color="auto"/>
            <w:left w:val="none" w:sz="0" w:space="0" w:color="auto"/>
            <w:bottom w:val="none" w:sz="0" w:space="0" w:color="auto"/>
            <w:right w:val="none" w:sz="0" w:space="0" w:color="auto"/>
          </w:divBdr>
        </w:div>
        <w:div w:id="1992175746">
          <w:marLeft w:val="0"/>
          <w:marRight w:val="0"/>
          <w:marTop w:val="0"/>
          <w:marBottom w:val="0"/>
          <w:divBdr>
            <w:top w:val="none" w:sz="0" w:space="0" w:color="auto"/>
            <w:left w:val="none" w:sz="0" w:space="0" w:color="auto"/>
            <w:bottom w:val="none" w:sz="0" w:space="0" w:color="auto"/>
            <w:right w:val="none" w:sz="0" w:space="0" w:color="auto"/>
          </w:divBdr>
        </w:div>
        <w:div w:id="56172997">
          <w:marLeft w:val="0"/>
          <w:marRight w:val="0"/>
          <w:marTop w:val="0"/>
          <w:marBottom w:val="0"/>
          <w:divBdr>
            <w:top w:val="none" w:sz="0" w:space="0" w:color="auto"/>
            <w:left w:val="none" w:sz="0" w:space="0" w:color="auto"/>
            <w:bottom w:val="none" w:sz="0" w:space="0" w:color="auto"/>
            <w:right w:val="none" w:sz="0" w:space="0" w:color="auto"/>
          </w:divBdr>
        </w:div>
        <w:div w:id="475730541">
          <w:marLeft w:val="0"/>
          <w:marRight w:val="0"/>
          <w:marTop w:val="0"/>
          <w:marBottom w:val="0"/>
          <w:divBdr>
            <w:top w:val="none" w:sz="0" w:space="0" w:color="auto"/>
            <w:left w:val="none" w:sz="0" w:space="0" w:color="auto"/>
            <w:bottom w:val="none" w:sz="0" w:space="0" w:color="auto"/>
            <w:right w:val="none" w:sz="0" w:space="0" w:color="auto"/>
          </w:divBdr>
        </w:div>
        <w:div w:id="2086880859">
          <w:marLeft w:val="0"/>
          <w:marRight w:val="0"/>
          <w:marTop w:val="0"/>
          <w:marBottom w:val="0"/>
          <w:divBdr>
            <w:top w:val="none" w:sz="0" w:space="0" w:color="auto"/>
            <w:left w:val="none" w:sz="0" w:space="0" w:color="auto"/>
            <w:bottom w:val="none" w:sz="0" w:space="0" w:color="auto"/>
            <w:right w:val="none" w:sz="0" w:space="0" w:color="auto"/>
          </w:divBdr>
        </w:div>
        <w:div w:id="576132681">
          <w:marLeft w:val="0"/>
          <w:marRight w:val="0"/>
          <w:marTop w:val="0"/>
          <w:marBottom w:val="0"/>
          <w:divBdr>
            <w:top w:val="none" w:sz="0" w:space="0" w:color="auto"/>
            <w:left w:val="none" w:sz="0" w:space="0" w:color="auto"/>
            <w:bottom w:val="none" w:sz="0" w:space="0" w:color="auto"/>
            <w:right w:val="none" w:sz="0" w:space="0" w:color="auto"/>
          </w:divBdr>
        </w:div>
        <w:div w:id="1834443409">
          <w:marLeft w:val="0"/>
          <w:marRight w:val="0"/>
          <w:marTop w:val="0"/>
          <w:marBottom w:val="0"/>
          <w:divBdr>
            <w:top w:val="none" w:sz="0" w:space="0" w:color="auto"/>
            <w:left w:val="none" w:sz="0" w:space="0" w:color="auto"/>
            <w:bottom w:val="none" w:sz="0" w:space="0" w:color="auto"/>
            <w:right w:val="none" w:sz="0" w:space="0" w:color="auto"/>
          </w:divBdr>
        </w:div>
        <w:div w:id="29689618">
          <w:marLeft w:val="0"/>
          <w:marRight w:val="0"/>
          <w:marTop w:val="0"/>
          <w:marBottom w:val="0"/>
          <w:divBdr>
            <w:top w:val="none" w:sz="0" w:space="0" w:color="auto"/>
            <w:left w:val="none" w:sz="0" w:space="0" w:color="auto"/>
            <w:bottom w:val="none" w:sz="0" w:space="0" w:color="auto"/>
            <w:right w:val="none" w:sz="0" w:space="0" w:color="auto"/>
          </w:divBdr>
        </w:div>
        <w:div w:id="1045565856">
          <w:marLeft w:val="0"/>
          <w:marRight w:val="0"/>
          <w:marTop w:val="0"/>
          <w:marBottom w:val="0"/>
          <w:divBdr>
            <w:top w:val="none" w:sz="0" w:space="0" w:color="auto"/>
            <w:left w:val="none" w:sz="0" w:space="0" w:color="auto"/>
            <w:bottom w:val="none" w:sz="0" w:space="0" w:color="auto"/>
            <w:right w:val="none" w:sz="0" w:space="0" w:color="auto"/>
          </w:divBdr>
        </w:div>
        <w:div w:id="805320623">
          <w:marLeft w:val="0"/>
          <w:marRight w:val="0"/>
          <w:marTop w:val="0"/>
          <w:marBottom w:val="0"/>
          <w:divBdr>
            <w:top w:val="none" w:sz="0" w:space="0" w:color="auto"/>
            <w:left w:val="none" w:sz="0" w:space="0" w:color="auto"/>
            <w:bottom w:val="none" w:sz="0" w:space="0" w:color="auto"/>
            <w:right w:val="none" w:sz="0" w:space="0" w:color="auto"/>
          </w:divBdr>
        </w:div>
        <w:div w:id="1519856917">
          <w:marLeft w:val="0"/>
          <w:marRight w:val="0"/>
          <w:marTop w:val="0"/>
          <w:marBottom w:val="0"/>
          <w:divBdr>
            <w:top w:val="none" w:sz="0" w:space="0" w:color="auto"/>
            <w:left w:val="none" w:sz="0" w:space="0" w:color="auto"/>
            <w:bottom w:val="none" w:sz="0" w:space="0" w:color="auto"/>
            <w:right w:val="none" w:sz="0" w:space="0" w:color="auto"/>
          </w:divBdr>
        </w:div>
        <w:div w:id="608858275">
          <w:marLeft w:val="0"/>
          <w:marRight w:val="0"/>
          <w:marTop w:val="0"/>
          <w:marBottom w:val="0"/>
          <w:divBdr>
            <w:top w:val="none" w:sz="0" w:space="0" w:color="auto"/>
            <w:left w:val="none" w:sz="0" w:space="0" w:color="auto"/>
            <w:bottom w:val="none" w:sz="0" w:space="0" w:color="auto"/>
            <w:right w:val="none" w:sz="0" w:space="0" w:color="auto"/>
          </w:divBdr>
        </w:div>
        <w:div w:id="952520520">
          <w:marLeft w:val="0"/>
          <w:marRight w:val="0"/>
          <w:marTop w:val="0"/>
          <w:marBottom w:val="0"/>
          <w:divBdr>
            <w:top w:val="none" w:sz="0" w:space="0" w:color="auto"/>
            <w:left w:val="none" w:sz="0" w:space="0" w:color="auto"/>
            <w:bottom w:val="none" w:sz="0" w:space="0" w:color="auto"/>
            <w:right w:val="none" w:sz="0" w:space="0" w:color="auto"/>
          </w:divBdr>
        </w:div>
        <w:div w:id="364526084">
          <w:marLeft w:val="0"/>
          <w:marRight w:val="0"/>
          <w:marTop w:val="0"/>
          <w:marBottom w:val="0"/>
          <w:divBdr>
            <w:top w:val="none" w:sz="0" w:space="0" w:color="auto"/>
            <w:left w:val="none" w:sz="0" w:space="0" w:color="auto"/>
            <w:bottom w:val="none" w:sz="0" w:space="0" w:color="auto"/>
            <w:right w:val="none" w:sz="0" w:space="0" w:color="auto"/>
          </w:divBdr>
        </w:div>
        <w:div w:id="1103955898">
          <w:marLeft w:val="0"/>
          <w:marRight w:val="0"/>
          <w:marTop w:val="0"/>
          <w:marBottom w:val="0"/>
          <w:divBdr>
            <w:top w:val="none" w:sz="0" w:space="0" w:color="auto"/>
            <w:left w:val="none" w:sz="0" w:space="0" w:color="auto"/>
            <w:bottom w:val="none" w:sz="0" w:space="0" w:color="auto"/>
            <w:right w:val="none" w:sz="0" w:space="0" w:color="auto"/>
          </w:divBdr>
        </w:div>
        <w:div w:id="121505960">
          <w:marLeft w:val="0"/>
          <w:marRight w:val="0"/>
          <w:marTop w:val="0"/>
          <w:marBottom w:val="0"/>
          <w:divBdr>
            <w:top w:val="none" w:sz="0" w:space="0" w:color="auto"/>
            <w:left w:val="none" w:sz="0" w:space="0" w:color="auto"/>
            <w:bottom w:val="none" w:sz="0" w:space="0" w:color="auto"/>
            <w:right w:val="none" w:sz="0" w:space="0" w:color="auto"/>
          </w:divBdr>
        </w:div>
        <w:div w:id="398938069">
          <w:marLeft w:val="0"/>
          <w:marRight w:val="0"/>
          <w:marTop w:val="0"/>
          <w:marBottom w:val="0"/>
          <w:divBdr>
            <w:top w:val="none" w:sz="0" w:space="0" w:color="auto"/>
            <w:left w:val="none" w:sz="0" w:space="0" w:color="auto"/>
            <w:bottom w:val="none" w:sz="0" w:space="0" w:color="auto"/>
            <w:right w:val="none" w:sz="0" w:space="0" w:color="auto"/>
          </w:divBdr>
        </w:div>
        <w:div w:id="1152528481">
          <w:marLeft w:val="0"/>
          <w:marRight w:val="0"/>
          <w:marTop w:val="0"/>
          <w:marBottom w:val="0"/>
          <w:divBdr>
            <w:top w:val="none" w:sz="0" w:space="0" w:color="auto"/>
            <w:left w:val="none" w:sz="0" w:space="0" w:color="auto"/>
            <w:bottom w:val="none" w:sz="0" w:space="0" w:color="auto"/>
            <w:right w:val="none" w:sz="0" w:space="0" w:color="auto"/>
          </w:divBdr>
        </w:div>
        <w:div w:id="403450848">
          <w:marLeft w:val="0"/>
          <w:marRight w:val="0"/>
          <w:marTop w:val="0"/>
          <w:marBottom w:val="0"/>
          <w:divBdr>
            <w:top w:val="none" w:sz="0" w:space="0" w:color="auto"/>
            <w:left w:val="none" w:sz="0" w:space="0" w:color="auto"/>
            <w:bottom w:val="none" w:sz="0" w:space="0" w:color="auto"/>
            <w:right w:val="none" w:sz="0" w:space="0" w:color="auto"/>
          </w:divBdr>
        </w:div>
        <w:div w:id="1277953490">
          <w:marLeft w:val="0"/>
          <w:marRight w:val="0"/>
          <w:marTop w:val="0"/>
          <w:marBottom w:val="0"/>
          <w:divBdr>
            <w:top w:val="none" w:sz="0" w:space="0" w:color="auto"/>
            <w:left w:val="none" w:sz="0" w:space="0" w:color="auto"/>
            <w:bottom w:val="none" w:sz="0" w:space="0" w:color="auto"/>
            <w:right w:val="none" w:sz="0" w:space="0" w:color="auto"/>
          </w:divBdr>
        </w:div>
        <w:div w:id="1431050108">
          <w:marLeft w:val="0"/>
          <w:marRight w:val="0"/>
          <w:marTop w:val="0"/>
          <w:marBottom w:val="0"/>
          <w:divBdr>
            <w:top w:val="none" w:sz="0" w:space="0" w:color="auto"/>
            <w:left w:val="none" w:sz="0" w:space="0" w:color="auto"/>
            <w:bottom w:val="none" w:sz="0" w:space="0" w:color="auto"/>
            <w:right w:val="none" w:sz="0" w:space="0" w:color="auto"/>
          </w:divBdr>
        </w:div>
        <w:div w:id="47344511">
          <w:marLeft w:val="0"/>
          <w:marRight w:val="0"/>
          <w:marTop w:val="0"/>
          <w:marBottom w:val="0"/>
          <w:divBdr>
            <w:top w:val="none" w:sz="0" w:space="0" w:color="auto"/>
            <w:left w:val="none" w:sz="0" w:space="0" w:color="auto"/>
            <w:bottom w:val="none" w:sz="0" w:space="0" w:color="auto"/>
            <w:right w:val="none" w:sz="0" w:space="0" w:color="auto"/>
          </w:divBdr>
        </w:div>
        <w:div w:id="207374583">
          <w:marLeft w:val="0"/>
          <w:marRight w:val="0"/>
          <w:marTop w:val="0"/>
          <w:marBottom w:val="0"/>
          <w:divBdr>
            <w:top w:val="none" w:sz="0" w:space="0" w:color="auto"/>
            <w:left w:val="none" w:sz="0" w:space="0" w:color="auto"/>
            <w:bottom w:val="none" w:sz="0" w:space="0" w:color="auto"/>
            <w:right w:val="none" w:sz="0" w:space="0" w:color="auto"/>
          </w:divBdr>
        </w:div>
        <w:div w:id="1318876682">
          <w:marLeft w:val="0"/>
          <w:marRight w:val="0"/>
          <w:marTop w:val="0"/>
          <w:marBottom w:val="0"/>
          <w:divBdr>
            <w:top w:val="none" w:sz="0" w:space="0" w:color="auto"/>
            <w:left w:val="none" w:sz="0" w:space="0" w:color="auto"/>
            <w:bottom w:val="none" w:sz="0" w:space="0" w:color="auto"/>
            <w:right w:val="none" w:sz="0" w:space="0" w:color="auto"/>
          </w:divBdr>
        </w:div>
        <w:div w:id="333726303">
          <w:marLeft w:val="0"/>
          <w:marRight w:val="0"/>
          <w:marTop w:val="0"/>
          <w:marBottom w:val="0"/>
          <w:divBdr>
            <w:top w:val="none" w:sz="0" w:space="0" w:color="auto"/>
            <w:left w:val="none" w:sz="0" w:space="0" w:color="auto"/>
            <w:bottom w:val="none" w:sz="0" w:space="0" w:color="auto"/>
            <w:right w:val="none" w:sz="0" w:space="0" w:color="auto"/>
          </w:divBdr>
        </w:div>
        <w:div w:id="1666661804">
          <w:marLeft w:val="0"/>
          <w:marRight w:val="0"/>
          <w:marTop w:val="0"/>
          <w:marBottom w:val="0"/>
          <w:divBdr>
            <w:top w:val="none" w:sz="0" w:space="0" w:color="auto"/>
            <w:left w:val="none" w:sz="0" w:space="0" w:color="auto"/>
            <w:bottom w:val="none" w:sz="0" w:space="0" w:color="auto"/>
            <w:right w:val="none" w:sz="0" w:space="0" w:color="auto"/>
          </w:divBdr>
        </w:div>
        <w:div w:id="307246860">
          <w:marLeft w:val="0"/>
          <w:marRight w:val="0"/>
          <w:marTop w:val="0"/>
          <w:marBottom w:val="0"/>
          <w:divBdr>
            <w:top w:val="none" w:sz="0" w:space="0" w:color="auto"/>
            <w:left w:val="none" w:sz="0" w:space="0" w:color="auto"/>
            <w:bottom w:val="none" w:sz="0" w:space="0" w:color="auto"/>
            <w:right w:val="none" w:sz="0" w:space="0" w:color="auto"/>
          </w:divBdr>
        </w:div>
        <w:div w:id="1708555876">
          <w:marLeft w:val="0"/>
          <w:marRight w:val="0"/>
          <w:marTop w:val="0"/>
          <w:marBottom w:val="0"/>
          <w:divBdr>
            <w:top w:val="none" w:sz="0" w:space="0" w:color="auto"/>
            <w:left w:val="none" w:sz="0" w:space="0" w:color="auto"/>
            <w:bottom w:val="none" w:sz="0" w:space="0" w:color="auto"/>
            <w:right w:val="none" w:sz="0" w:space="0" w:color="auto"/>
          </w:divBdr>
        </w:div>
      </w:divsChild>
    </w:div>
    <w:div w:id="1843815146">
      <w:bodyDiv w:val="1"/>
      <w:marLeft w:val="0"/>
      <w:marRight w:val="0"/>
      <w:marTop w:val="0"/>
      <w:marBottom w:val="0"/>
      <w:divBdr>
        <w:top w:val="none" w:sz="0" w:space="0" w:color="auto"/>
        <w:left w:val="none" w:sz="0" w:space="0" w:color="auto"/>
        <w:bottom w:val="none" w:sz="0" w:space="0" w:color="auto"/>
        <w:right w:val="none" w:sz="0" w:space="0" w:color="auto"/>
      </w:divBdr>
      <w:divsChild>
        <w:div w:id="1678918279">
          <w:marLeft w:val="0"/>
          <w:marRight w:val="0"/>
          <w:marTop w:val="0"/>
          <w:marBottom w:val="0"/>
          <w:divBdr>
            <w:top w:val="none" w:sz="0" w:space="0" w:color="auto"/>
            <w:left w:val="none" w:sz="0" w:space="0" w:color="auto"/>
            <w:bottom w:val="none" w:sz="0" w:space="0" w:color="auto"/>
            <w:right w:val="none" w:sz="0" w:space="0" w:color="auto"/>
          </w:divBdr>
        </w:div>
        <w:div w:id="1499033787">
          <w:marLeft w:val="0"/>
          <w:marRight w:val="0"/>
          <w:marTop w:val="0"/>
          <w:marBottom w:val="0"/>
          <w:divBdr>
            <w:top w:val="none" w:sz="0" w:space="0" w:color="auto"/>
            <w:left w:val="none" w:sz="0" w:space="0" w:color="auto"/>
            <w:bottom w:val="none" w:sz="0" w:space="0" w:color="auto"/>
            <w:right w:val="none" w:sz="0" w:space="0" w:color="auto"/>
          </w:divBdr>
        </w:div>
        <w:div w:id="1326282701">
          <w:marLeft w:val="0"/>
          <w:marRight w:val="0"/>
          <w:marTop w:val="0"/>
          <w:marBottom w:val="0"/>
          <w:divBdr>
            <w:top w:val="none" w:sz="0" w:space="0" w:color="auto"/>
            <w:left w:val="none" w:sz="0" w:space="0" w:color="auto"/>
            <w:bottom w:val="none" w:sz="0" w:space="0" w:color="auto"/>
            <w:right w:val="none" w:sz="0" w:space="0" w:color="auto"/>
          </w:divBdr>
        </w:div>
        <w:div w:id="488060788">
          <w:marLeft w:val="0"/>
          <w:marRight w:val="0"/>
          <w:marTop w:val="0"/>
          <w:marBottom w:val="0"/>
          <w:divBdr>
            <w:top w:val="none" w:sz="0" w:space="0" w:color="auto"/>
            <w:left w:val="none" w:sz="0" w:space="0" w:color="auto"/>
            <w:bottom w:val="none" w:sz="0" w:space="0" w:color="auto"/>
            <w:right w:val="none" w:sz="0" w:space="0" w:color="auto"/>
          </w:divBdr>
        </w:div>
        <w:div w:id="1704399972">
          <w:marLeft w:val="0"/>
          <w:marRight w:val="0"/>
          <w:marTop w:val="0"/>
          <w:marBottom w:val="0"/>
          <w:divBdr>
            <w:top w:val="none" w:sz="0" w:space="0" w:color="auto"/>
            <w:left w:val="none" w:sz="0" w:space="0" w:color="auto"/>
            <w:bottom w:val="none" w:sz="0" w:space="0" w:color="auto"/>
            <w:right w:val="none" w:sz="0" w:space="0" w:color="auto"/>
          </w:divBdr>
        </w:div>
        <w:div w:id="1630281641">
          <w:marLeft w:val="0"/>
          <w:marRight w:val="0"/>
          <w:marTop w:val="0"/>
          <w:marBottom w:val="0"/>
          <w:divBdr>
            <w:top w:val="none" w:sz="0" w:space="0" w:color="auto"/>
            <w:left w:val="none" w:sz="0" w:space="0" w:color="auto"/>
            <w:bottom w:val="none" w:sz="0" w:space="0" w:color="auto"/>
            <w:right w:val="none" w:sz="0" w:space="0" w:color="auto"/>
          </w:divBdr>
        </w:div>
        <w:div w:id="632713492">
          <w:marLeft w:val="0"/>
          <w:marRight w:val="0"/>
          <w:marTop w:val="0"/>
          <w:marBottom w:val="0"/>
          <w:divBdr>
            <w:top w:val="none" w:sz="0" w:space="0" w:color="auto"/>
            <w:left w:val="none" w:sz="0" w:space="0" w:color="auto"/>
            <w:bottom w:val="none" w:sz="0" w:space="0" w:color="auto"/>
            <w:right w:val="none" w:sz="0" w:space="0" w:color="auto"/>
          </w:divBdr>
        </w:div>
        <w:div w:id="1133911559">
          <w:marLeft w:val="0"/>
          <w:marRight w:val="0"/>
          <w:marTop w:val="0"/>
          <w:marBottom w:val="0"/>
          <w:divBdr>
            <w:top w:val="none" w:sz="0" w:space="0" w:color="auto"/>
            <w:left w:val="none" w:sz="0" w:space="0" w:color="auto"/>
            <w:bottom w:val="none" w:sz="0" w:space="0" w:color="auto"/>
            <w:right w:val="none" w:sz="0" w:space="0" w:color="auto"/>
          </w:divBdr>
        </w:div>
        <w:div w:id="56517038">
          <w:marLeft w:val="0"/>
          <w:marRight w:val="0"/>
          <w:marTop w:val="0"/>
          <w:marBottom w:val="0"/>
          <w:divBdr>
            <w:top w:val="none" w:sz="0" w:space="0" w:color="auto"/>
            <w:left w:val="none" w:sz="0" w:space="0" w:color="auto"/>
            <w:bottom w:val="none" w:sz="0" w:space="0" w:color="auto"/>
            <w:right w:val="none" w:sz="0" w:space="0" w:color="auto"/>
          </w:divBdr>
        </w:div>
        <w:div w:id="1958565265">
          <w:marLeft w:val="0"/>
          <w:marRight w:val="0"/>
          <w:marTop w:val="0"/>
          <w:marBottom w:val="0"/>
          <w:divBdr>
            <w:top w:val="none" w:sz="0" w:space="0" w:color="auto"/>
            <w:left w:val="none" w:sz="0" w:space="0" w:color="auto"/>
            <w:bottom w:val="none" w:sz="0" w:space="0" w:color="auto"/>
            <w:right w:val="none" w:sz="0" w:space="0" w:color="auto"/>
          </w:divBdr>
        </w:div>
        <w:div w:id="1027756155">
          <w:marLeft w:val="0"/>
          <w:marRight w:val="0"/>
          <w:marTop w:val="0"/>
          <w:marBottom w:val="0"/>
          <w:divBdr>
            <w:top w:val="none" w:sz="0" w:space="0" w:color="auto"/>
            <w:left w:val="none" w:sz="0" w:space="0" w:color="auto"/>
            <w:bottom w:val="none" w:sz="0" w:space="0" w:color="auto"/>
            <w:right w:val="none" w:sz="0" w:space="0" w:color="auto"/>
          </w:divBdr>
        </w:div>
        <w:div w:id="707605006">
          <w:marLeft w:val="0"/>
          <w:marRight w:val="0"/>
          <w:marTop w:val="0"/>
          <w:marBottom w:val="0"/>
          <w:divBdr>
            <w:top w:val="none" w:sz="0" w:space="0" w:color="auto"/>
            <w:left w:val="none" w:sz="0" w:space="0" w:color="auto"/>
            <w:bottom w:val="none" w:sz="0" w:space="0" w:color="auto"/>
            <w:right w:val="none" w:sz="0" w:space="0" w:color="auto"/>
          </w:divBdr>
        </w:div>
        <w:div w:id="1662467492">
          <w:marLeft w:val="0"/>
          <w:marRight w:val="0"/>
          <w:marTop w:val="0"/>
          <w:marBottom w:val="0"/>
          <w:divBdr>
            <w:top w:val="none" w:sz="0" w:space="0" w:color="auto"/>
            <w:left w:val="none" w:sz="0" w:space="0" w:color="auto"/>
            <w:bottom w:val="none" w:sz="0" w:space="0" w:color="auto"/>
            <w:right w:val="none" w:sz="0" w:space="0" w:color="auto"/>
          </w:divBdr>
        </w:div>
        <w:div w:id="1776319720">
          <w:marLeft w:val="0"/>
          <w:marRight w:val="0"/>
          <w:marTop w:val="0"/>
          <w:marBottom w:val="0"/>
          <w:divBdr>
            <w:top w:val="none" w:sz="0" w:space="0" w:color="auto"/>
            <w:left w:val="none" w:sz="0" w:space="0" w:color="auto"/>
            <w:bottom w:val="none" w:sz="0" w:space="0" w:color="auto"/>
            <w:right w:val="none" w:sz="0" w:space="0" w:color="auto"/>
          </w:divBdr>
        </w:div>
        <w:div w:id="1982495692">
          <w:marLeft w:val="0"/>
          <w:marRight w:val="0"/>
          <w:marTop w:val="0"/>
          <w:marBottom w:val="0"/>
          <w:divBdr>
            <w:top w:val="none" w:sz="0" w:space="0" w:color="auto"/>
            <w:left w:val="none" w:sz="0" w:space="0" w:color="auto"/>
            <w:bottom w:val="none" w:sz="0" w:space="0" w:color="auto"/>
            <w:right w:val="none" w:sz="0" w:space="0" w:color="auto"/>
          </w:divBdr>
        </w:div>
        <w:div w:id="1823960553">
          <w:marLeft w:val="0"/>
          <w:marRight w:val="0"/>
          <w:marTop w:val="0"/>
          <w:marBottom w:val="0"/>
          <w:divBdr>
            <w:top w:val="none" w:sz="0" w:space="0" w:color="auto"/>
            <w:left w:val="none" w:sz="0" w:space="0" w:color="auto"/>
            <w:bottom w:val="none" w:sz="0" w:space="0" w:color="auto"/>
            <w:right w:val="none" w:sz="0" w:space="0" w:color="auto"/>
          </w:divBdr>
        </w:div>
        <w:div w:id="797064639">
          <w:marLeft w:val="0"/>
          <w:marRight w:val="0"/>
          <w:marTop w:val="0"/>
          <w:marBottom w:val="0"/>
          <w:divBdr>
            <w:top w:val="none" w:sz="0" w:space="0" w:color="auto"/>
            <w:left w:val="none" w:sz="0" w:space="0" w:color="auto"/>
            <w:bottom w:val="none" w:sz="0" w:space="0" w:color="auto"/>
            <w:right w:val="none" w:sz="0" w:space="0" w:color="auto"/>
          </w:divBdr>
        </w:div>
        <w:div w:id="1351878812">
          <w:marLeft w:val="0"/>
          <w:marRight w:val="0"/>
          <w:marTop w:val="0"/>
          <w:marBottom w:val="0"/>
          <w:divBdr>
            <w:top w:val="none" w:sz="0" w:space="0" w:color="auto"/>
            <w:left w:val="none" w:sz="0" w:space="0" w:color="auto"/>
            <w:bottom w:val="none" w:sz="0" w:space="0" w:color="auto"/>
            <w:right w:val="none" w:sz="0" w:space="0" w:color="auto"/>
          </w:divBdr>
        </w:div>
        <w:div w:id="1153719397">
          <w:marLeft w:val="0"/>
          <w:marRight w:val="0"/>
          <w:marTop w:val="0"/>
          <w:marBottom w:val="0"/>
          <w:divBdr>
            <w:top w:val="none" w:sz="0" w:space="0" w:color="auto"/>
            <w:left w:val="none" w:sz="0" w:space="0" w:color="auto"/>
            <w:bottom w:val="none" w:sz="0" w:space="0" w:color="auto"/>
            <w:right w:val="none" w:sz="0" w:space="0" w:color="auto"/>
          </w:divBdr>
        </w:div>
        <w:div w:id="973679035">
          <w:marLeft w:val="0"/>
          <w:marRight w:val="0"/>
          <w:marTop w:val="0"/>
          <w:marBottom w:val="0"/>
          <w:divBdr>
            <w:top w:val="none" w:sz="0" w:space="0" w:color="auto"/>
            <w:left w:val="none" w:sz="0" w:space="0" w:color="auto"/>
            <w:bottom w:val="none" w:sz="0" w:space="0" w:color="auto"/>
            <w:right w:val="none" w:sz="0" w:space="0" w:color="auto"/>
          </w:divBdr>
        </w:div>
        <w:div w:id="112139484">
          <w:marLeft w:val="0"/>
          <w:marRight w:val="0"/>
          <w:marTop w:val="0"/>
          <w:marBottom w:val="0"/>
          <w:divBdr>
            <w:top w:val="none" w:sz="0" w:space="0" w:color="auto"/>
            <w:left w:val="none" w:sz="0" w:space="0" w:color="auto"/>
            <w:bottom w:val="none" w:sz="0" w:space="0" w:color="auto"/>
            <w:right w:val="none" w:sz="0" w:space="0" w:color="auto"/>
          </w:divBdr>
        </w:div>
        <w:div w:id="641039989">
          <w:marLeft w:val="0"/>
          <w:marRight w:val="0"/>
          <w:marTop w:val="0"/>
          <w:marBottom w:val="0"/>
          <w:divBdr>
            <w:top w:val="none" w:sz="0" w:space="0" w:color="auto"/>
            <w:left w:val="none" w:sz="0" w:space="0" w:color="auto"/>
            <w:bottom w:val="none" w:sz="0" w:space="0" w:color="auto"/>
            <w:right w:val="none" w:sz="0" w:space="0" w:color="auto"/>
          </w:divBdr>
        </w:div>
        <w:div w:id="2042168491">
          <w:marLeft w:val="0"/>
          <w:marRight w:val="0"/>
          <w:marTop w:val="0"/>
          <w:marBottom w:val="0"/>
          <w:divBdr>
            <w:top w:val="none" w:sz="0" w:space="0" w:color="auto"/>
            <w:left w:val="none" w:sz="0" w:space="0" w:color="auto"/>
            <w:bottom w:val="none" w:sz="0" w:space="0" w:color="auto"/>
            <w:right w:val="none" w:sz="0" w:space="0" w:color="auto"/>
          </w:divBdr>
        </w:div>
        <w:div w:id="418405255">
          <w:marLeft w:val="0"/>
          <w:marRight w:val="0"/>
          <w:marTop w:val="0"/>
          <w:marBottom w:val="0"/>
          <w:divBdr>
            <w:top w:val="none" w:sz="0" w:space="0" w:color="auto"/>
            <w:left w:val="none" w:sz="0" w:space="0" w:color="auto"/>
            <w:bottom w:val="none" w:sz="0" w:space="0" w:color="auto"/>
            <w:right w:val="none" w:sz="0" w:space="0" w:color="auto"/>
          </w:divBdr>
        </w:div>
        <w:div w:id="1824932294">
          <w:marLeft w:val="0"/>
          <w:marRight w:val="0"/>
          <w:marTop w:val="0"/>
          <w:marBottom w:val="0"/>
          <w:divBdr>
            <w:top w:val="none" w:sz="0" w:space="0" w:color="auto"/>
            <w:left w:val="none" w:sz="0" w:space="0" w:color="auto"/>
            <w:bottom w:val="none" w:sz="0" w:space="0" w:color="auto"/>
            <w:right w:val="none" w:sz="0" w:space="0" w:color="auto"/>
          </w:divBdr>
        </w:div>
        <w:div w:id="1825970020">
          <w:marLeft w:val="0"/>
          <w:marRight w:val="0"/>
          <w:marTop w:val="0"/>
          <w:marBottom w:val="0"/>
          <w:divBdr>
            <w:top w:val="none" w:sz="0" w:space="0" w:color="auto"/>
            <w:left w:val="none" w:sz="0" w:space="0" w:color="auto"/>
            <w:bottom w:val="none" w:sz="0" w:space="0" w:color="auto"/>
            <w:right w:val="none" w:sz="0" w:space="0" w:color="auto"/>
          </w:divBdr>
        </w:div>
        <w:div w:id="1394498968">
          <w:marLeft w:val="0"/>
          <w:marRight w:val="0"/>
          <w:marTop w:val="0"/>
          <w:marBottom w:val="0"/>
          <w:divBdr>
            <w:top w:val="none" w:sz="0" w:space="0" w:color="auto"/>
            <w:left w:val="none" w:sz="0" w:space="0" w:color="auto"/>
            <w:bottom w:val="none" w:sz="0" w:space="0" w:color="auto"/>
            <w:right w:val="none" w:sz="0" w:space="0" w:color="auto"/>
          </w:divBdr>
        </w:div>
        <w:div w:id="1024938428">
          <w:marLeft w:val="0"/>
          <w:marRight w:val="0"/>
          <w:marTop w:val="0"/>
          <w:marBottom w:val="0"/>
          <w:divBdr>
            <w:top w:val="none" w:sz="0" w:space="0" w:color="auto"/>
            <w:left w:val="none" w:sz="0" w:space="0" w:color="auto"/>
            <w:bottom w:val="none" w:sz="0" w:space="0" w:color="auto"/>
            <w:right w:val="none" w:sz="0" w:space="0" w:color="auto"/>
          </w:divBdr>
        </w:div>
        <w:div w:id="970089053">
          <w:marLeft w:val="0"/>
          <w:marRight w:val="0"/>
          <w:marTop w:val="0"/>
          <w:marBottom w:val="0"/>
          <w:divBdr>
            <w:top w:val="none" w:sz="0" w:space="0" w:color="auto"/>
            <w:left w:val="none" w:sz="0" w:space="0" w:color="auto"/>
            <w:bottom w:val="none" w:sz="0" w:space="0" w:color="auto"/>
            <w:right w:val="none" w:sz="0" w:space="0" w:color="auto"/>
          </w:divBdr>
        </w:div>
        <w:div w:id="503858618">
          <w:marLeft w:val="0"/>
          <w:marRight w:val="0"/>
          <w:marTop w:val="0"/>
          <w:marBottom w:val="0"/>
          <w:divBdr>
            <w:top w:val="none" w:sz="0" w:space="0" w:color="auto"/>
            <w:left w:val="none" w:sz="0" w:space="0" w:color="auto"/>
            <w:bottom w:val="none" w:sz="0" w:space="0" w:color="auto"/>
            <w:right w:val="none" w:sz="0" w:space="0" w:color="auto"/>
          </w:divBdr>
        </w:div>
        <w:div w:id="32311909">
          <w:marLeft w:val="0"/>
          <w:marRight w:val="0"/>
          <w:marTop w:val="0"/>
          <w:marBottom w:val="0"/>
          <w:divBdr>
            <w:top w:val="none" w:sz="0" w:space="0" w:color="auto"/>
            <w:left w:val="none" w:sz="0" w:space="0" w:color="auto"/>
            <w:bottom w:val="none" w:sz="0" w:space="0" w:color="auto"/>
            <w:right w:val="none" w:sz="0" w:space="0" w:color="auto"/>
          </w:divBdr>
        </w:div>
        <w:div w:id="1536960077">
          <w:marLeft w:val="0"/>
          <w:marRight w:val="0"/>
          <w:marTop w:val="0"/>
          <w:marBottom w:val="0"/>
          <w:divBdr>
            <w:top w:val="none" w:sz="0" w:space="0" w:color="auto"/>
            <w:left w:val="none" w:sz="0" w:space="0" w:color="auto"/>
            <w:bottom w:val="none" w:sz="0" w:space="0" w:color="auto"/>
            <w:right w:val="none" w:sz="0" w:space="0" w:color="auto"/>
          </w:divBdr>
        </w:div>
        <w:div w:id="1488934219">
          <w:marLeft w:val="0"/>
          <w:marRight w:val="0"/>
          <w:marTop w:val="0"/>
          <w:marBottom w:val="0"/>
          <w:divBdr>
            <w:top w:val="none" w:sz="0" w:space="0" w:color="auto"/>
            <w:left w:val="none" w:sz="0" w:space="0" w:color="auto"/>
            <w:bottom w:val="none" w:sz="0" w:space="0" w:color="auto"/>
            <w:right w:val="none" w:sz="0" w:space="0" w:color="auto"/>
          </w:divBdr>
        </w:div>
        <w:div w:id="922761461">
          <w:marLeft w:val="0"/>
          <w:marRight w:val="0"/>
          <w:marTop w:val="0"/>
          <w:marBottom w:val="0"/>
          <w:divBdr>
            <w:top w:val="none" w:sz="0" w:space="0" w:color="auto"/>
            <w:left w:val="none" w:sz="0" w:space="0" w:color="auto"/>
            <w:bottom w:val="none" w:sz="0" w:space="0" w:color="auto"/>
            <w:right w:val="none" w:sz="0" w:space="0" w:color="auto"/>
          </w:divBdr>
        </w:div>
        <w:div w:id="578558904">
          <w:marLeft w:val="0"/>
          <w:marRight w:val="0"/>
          <w:marTop w:val="0"/>
          <w:marBottom w:val="0"/>
          <w:divBdr>
            <w:top w:val="none" w:sz="0" w:space="0" w:color="auto"/>
            <w:left w:val="none" w:sz="0" w:space="0" w:color="auto"/>
            <w:bottom w:val="none" w:sz="0" w:space="0" w:color="auto"/>
            <w:right w:val="none" w:sz="0" w:space="0" w:color="auto"/>
          </w:divBdr>
        </w:div>
        <w:div w:id="1724674191">
          <w:marLeft w:val="0"/>
          <w:marRight w:val="0"/>
          <w:marTop w:val="0"/>
          <w:marBottom w:val="0"/>
          <w:divBdr>
            <w:top w:val="none" w:sz="0" w:space="0" w:color="auto"/>
            <w:left w:val="none" w:sz="0" w:space="0" w:color="auto"/>
            <w:bottom w:val="none" w:sz="0" w:space="0" w:color="auto"/>
            <w:right w:val="none" w:sz="0" w:space="0" w:color="auto"/>
          </w:divBdr>
        </w:div>
        <w:div w:id="1304384262">
          <w:marLeft w:val="0"/>
          <w:marRight w:val="0"/>
          <w:marTop w:val="0"/>
          <w:marBottom w:val="0"/>
          <w:divBdr>
            <w:top w:val="none" w:sz="0" w:space="0" w:color="auto"/>
            <w:left w:val="none" w:sz="0" w:space="0" w:color="auto"/>
            <w:bottom w:val="none" w:sz="0" w:space="0" w:color="auto"/>
            <w:right w:val="none" w:sz="0" w:space="0" w:color="auto"/>
          </w:divBdr>
        </w:div>
        <w:div w:id="1032849537">
          <w:marLeft w:val="0"/>
          <w:marRight w:val="0"/>
          <w:marTop w:val="0"/>
          <w:marBottom w:val="0"/>
          <w:divBdr>
            <w:top w:val="none" w:sz="0" w:space="0" w:color="auto"/>
            <w:left w:val="none" w:sz="0" w:space="0" w:color="auto"/>
            <w:bottom w:val="none" w:sz="0" w:space="0" w:color="auto"/>
            <w:right w:val="none" w:sz="0" w:space="0" w:color="auto"/>
          </w:divBdr>
        </w:div>
        <w:div w:id="1096249383">
          <w:marLeft w:val="0"/>
          <w:marRight w:val="0"/>
          <w:marTop w:val="0"/>
          <w:marBottom w:val="0"/>
          <w:divBdr>
            <w:top w:val="none" w:sz="0" w:space="0" w:color="auto"/>
            <w:left w:val="none" w:sz="0" w:space="0" w:color="auto"/>
            <w:bottom w:val="none" w:sz="0" w:space="0" w:color="auto"/>
            <w:right w:val="none" w:sz="0" w:space="0" w:color="auto"/>
          </w:divBdr>
        </w:div>
        <w:div w:id="862981059">
          <w:marLeft w:val="0"/>
          <w:marRight w:val="0"/>
          <w:marTop w:val="0"/>
          <w:marBottom w:val="0"/>
          <w:divBdr>
            <w:top w:val="none" w:sz="0" w:space="0" w:color="auto"/>
            <w:left w:val="none" w:sz="0" w:space="0" w:color="auto"/>
            <w:bottom w:val="none" w:sz="0" w:space="0" w:color="auto"/>
            <w:right w:val="none" w:sz="0" w:space="0" w:color="auto"/>
          </w:divBdr>
        </w:div>
        <w:div w:id="1339234870">
          <w:marLeft w:val="0"/>
          <w:marRight w:val="0"/>
          <w:marTop w:val="0"/>
          <w:marBottom w:val="0"/>
          <w:divBdr>
            <w:top w:val="none" w:sz="0" w:space="0" w:color="auto"/>
            <w:left w:val="none" w:sz="0" w:space="0" w:color="auto"/>
            <w:bottom w:val="none" w:sz="0" w:space="0" w:color="auto"/>
            <w:right w:val="none" w:sz="0" w:space="0" w:color="auto"/>
          </w:divBdr>
        </w:div>
        <w:div w:id="677460412">
          <w:marLeft w:val="0"/>
          <w:marRight w:val="0"/>
          <w:marTop w:val="0"/>
          <w:marBottom w:val="0"/>
          <w:divBdr>
            <w:top w:val="none" w:sz="0" w:space="0" w:color="auto"/>
            <w:left w:val="none" w:sz="0" w:space="0" w:color="auto"/>
            <w:bottom w:val="none" w:sz="0" w:space="0" w:color="auto"/>
            <w:right w:val="none" w:sz="0" w:space="0" w:color="auto"/>
          </w:divBdr>
        </w:div>
        <w:div w:id="1884949478">
          <w:marLeft w:val="0"/>
          <w:marRight w:val="0"/>
          <w:marTop w:val="0"/>
          <w:marBottom w:val="0"/>
          <w:divBdr>
            <w:top w:val="none" w:sz="0" w:space="0" w:color="auto"/>
            <w:left w:val="none" w:sz="0" w:space="0" w:color="auto"/>
            <w:bottom w:val="none" w:sz="0" w:space="0" w:color="auto"/>
            <w:right w:val="none" w:sz="0" w:space="0" w:color="auto"/>
          </w:divBdr>
        </w:div>
        <w:div w:id="1930045095">
          <w:marLeft w:val="0"/>
          <w:marRight w:val="0"/>
          <w:marTop w:val="0"/>
          <w:marBottom w:val="0"/>
          <w:divBdr>
            <w:top w:val="none" w:sz="0" w:space="0" w:color="auto"/>
            <w:left w:val="none" w:sz="0" w:space="0" w:color="auto"/>
            <w:bottom w:val="none" w:sz="0" w:space="0" w:color="auto"/>
            <w:right w:val="none" w:sz="0" w:space="0" w:color="auto"/>
          </w:divBdr>
        </w:div>
        <w:div w:id="1985772701">
          <w:marLeft w:val="0"/>
          <w:marRight w:val="0"/>
          <w:marTop w:val="0"/>
          <w:marBottom w:val="0"/>
          <w:divBdr>
            <w:top w:val="none" w:sz="0" w:space="0" w:color="auto"/>
            <w:left w:val="none" w:sz="0" w:space="0" w:color="auto"/>
            <w:bottom w:val="none" w:sz="0" w:space="0" w:color="auto"/>
            <w:right w:val="none" w:sz="0" w:space="0" w:color="auto"/>
          </w:divBdr>
        </w:div>
        <w:div w:id="969474603">
          <w:marLeft w:val="0"/>
          <w:marRight w:val="0"/>
          <w:marTop w:val="0"/>
          <w:marBottom w:val="0"/>
          <w:divBdr>
            <w:top w:val="none" w:sz="0" w:space="0" w:color="auto"/>
            <w:left w:val="none" w:sz="0" w:space="0" w:color="auto"/>
            <w:bottom w:val="none" w:sz="0" w:space="0" w:color="auto"/>
            <w:right w:val="none" w:sz="0" w:space="0" w:color="auto"/>
          </w:divBdr>
        </w:div>
        <w:div w:id="798259455">
          <w:marLeft w:val="0"/>
          <w:marRight w:val="0"/>
          <w:marTop w:val="0"/>
          <w:marBottom w:val="0"/>
          <w:divBdr>
            <w:top w:val="none" w:sz="0" w:space="0" w:color="auto"/>
            <w:left w:val="none" w:sz="0" w:space="0" w:color="auto"/>
            <w:bottom w:val="none" w:sz="0" w:space="0" w:color="auto"/>
            <w:right w:val="none" w:sz="0" w:space="0" w:color="auto"/>
          </w:divBdr>
        </w:div>
        <w:div w:id="2100834522">
          <w:marLeft w:val="0"/>
          <w:marRight w:val="0"/>
          <w:marTop w:val="0"/>
          <w:marBottom w:val="0"/>
          <w:divBdr>
            <w:top w:val="none" w:sz="0" w:space="0" w:color="auto"/>
            <w:left w:val="none" w:sz="0" w:space="0" w:color="auto"/>
            <w:bottom w:val="none" w:sz="0" w:space="0" w:color="auto"/>
            <w:right w:val="none" w:sz="0" w:space="0" w:color="auto"/>
          </w:divBdr>
        </w:div>
        <w:div w:id="830684417">
          <w:marLeft w:val="0"/>
          <w:marRight w:val="0"/>
          <w:marTop w:val="0"/>
          <w:marBottom w:val="0"/>
          <w:divBdr>
            <w:top w:val="none" w:sz="0" w:space="0" w:color="auto"/>
            <w:left w:val="none" w:sz="0" w:space="0" w:color="auto"/>
            <w:bottom w:val="none" w:sz="0" w:space="0" w:color="auto"/>
            <w:right w:val="none" w:sz="0" w:space="0" w:color="auto"/>
          </w:divBdr>
        </w:div>
        <w:div w:id="1597592592">
          <w:marLeft w:val="0"/>
          <w:marRight w:val="0"/>
          <w:marTop w:val="0"/>
          <w:marBottom w:val="0"/>
          <w:divBdr>
            <w:top w:val="none" w:sz="0" w:space="0" w:color="auto"/>
            <w:left w:val="none" w:sz="0" w:space="0" w:color="auto"/>
            <w:bottom w:val="none" w:sz="0" w:space="0" w:color="auto"/>
            <w:right w:val="none" w:sz="0" w:space="0" w:color="auto"/>
          </w:divBdr>
        </w:div>
        <w:div w:id="11535918">
          <w:marLeft w:val="0"/>
          <w:marRight w:val="0"/>
          <w:marTop w:val="0"/>
          <w:marBottom w:val="0"/>
          <w:divBdr>
            <w:top w:val="none" w:sz="0" w:space="0" w:color="auto"/>
            <w:left w:val="none" w:sz="0" w:space="0" w:color="auto"/>
            <w:bottom w:val="none" w:sz="0" w:space="0" w:color="auto"/>
            <w:right w:val="none" w:sz="0" w:space="0" w:color="auto"/>
          </w:divBdr>
        </w:div>
        <w:div w:id="251861472">
          <w:marLeft w:val="0"/>
          <w:marRight w:val="0"/>
          <w:marTop w:val="0"/>
          <w:marBottom w:val="0"/>
          <w:divBdr>
            <w:top w:val="none" w:sz="0" w:space="0" w:color="auto"/>
            <w:left w:val="none" w:sz="0" w:space="0" w:color="auto"/>
            <w:bottom w:val="none" w:sz="0" w:space="0" w:color="auto"/>
            <w:right w:val="none" w:sz="0" w:space="0" w:color="auto"/>
          </w:divBdr>
        </w:div>
        <w:div w:id="666523267">
          <w:marLeft w:val="0"/>
          <w:marRight w:val="0"/>
          <w:marTop w:val="0"/>
          <w:marBottom w:val="0"/>
          <w:divBdr>
            <w:top w:val="none" w:sz="0" w:space="0" w:color="auto"/>
            <w:left w:val="none" w:sz="0" w:space="0" w:color="auto"/>
            <w:bottom w:val="none" w:sz="0" w:space="0" w:color="auto"/>
            <w:right w:val="none" w:sz="0" w:space="0" w:color="auto"/>
          </w:divBdr>
        </w:div>
        <w:div w:id="1908026756">
          <w:marLeft w:val="0"/>
          <w:marRight w:val="0"/>
          <w:marTop w:val="0"/>
          <w:marBottom w:val="0"/>
          <w:divBdr>
            <w:top w:val="none" w:sz="0" w:space="0" w:color="auto"/>
            <w:left w:val="none" w:sz="0" w:space="0" w:color="auto"/>
            <w:bottom w:val="none" w:sz="0" w:space="0" w:color="auto"/>
            <w:right w:val="none" w:sz="0" w:space="0" w:color="auto"/>
          </w:divBdr>
        </w:div>
        <w:div w:id="607204368">
          <w:marLeft w:val="0"/>
          <w:marRight w:val="0"/>
          <w:marTop w:val="0"/>
          <w:marBottom w:val="0"/>
          <w:divBdr>
            <w:top w:val="none" w:sz="0" w:space="0" w:color="auto"/>
            <w:left w:val="none" w:sz="0" w:space="0" w:color="auto"/>
            <w:bottom w:val="none" w:sz="0" w:space="0" w:color="auto"/>
            <w:right w:val="none" w:sz="0" w:space="0" w:color="auto"/>
          </w:divBdr>
        </w:div>
        <w:div w:id="1528835955">
          <w:marLeft w:val="0"/>
          <w:marRight w:val="0"/>
          <w:marTop w:val="0"/>
          <w:marBottom w:val="0"/>
          <w:divBdr>
            <w:top w:val="none" w:sz="0" w:space="0" w:color="auto"/>
            <w:left w:val="none" w:sz="0" w:space="0" w:color="auto"/>
            <w:bottom w:val="none" w:sz="0" w:space="0" w:color="auto"/>
            <w:right w:val="none" w:sz="0" w:space="0" w:color="auto"/>
          </w:divBdr>
        </w:div>
        <w:div w:id="188475565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grammar.quickanddirtytips.com/use-versus-utilize.aspx" TargetMode="External"/></Relationship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6FE2B-C685-F04B-9DCE-8077EE300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2893</Words>
  <Characters>16494</Characters>
  <Application>Microsoft Macintosh Word</Application>
  <DocSecurity>0</DocSecurity>
  <Lines>137</Lines>
  <Paragraphs>38</Paragraphs>
  <ScaleCrop>false</ScaleCrop>
  <Company/>
  <LinksUpToDate>false</LinksUpToDate>
  <CharactersWithSpaces>19349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Donna Rice</cp:lastModifiedBy>
  <cp:revision>2</cp:revision>
  <cp:lastPrinted>2013-09-06T21:22:00Z</cp:lastPrinted>
  <dcterms:created xsi:type="dcterms:W3CDTF">2013-09-08T15:57:00Z</dcterms:created>
  <dcterms:modified xsi:type="dcterms:W3CDTF">2013-09-08T15:57:00Z</dcterms:modified>
</cp:coreProperties>
</file>